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A3E57" w14:textId="4A06F9CE" w:rsidR="00BF678C" w:rsidRDefault="00BF678C" w:rsidP="00BF678C">
      <w:pPr>
        <w:jc w:val="right"/>
        <w:rPr>
          <w:rFonts w:ascii="Times New Roman" w:hAnsi="Times New Roman" w:cs="Times New Roman"/>
          <w:sz w:val="24"/>
          <w:szCs w:val="24"/>
        </w:rPr>
      </w:pPr>
      <w:r w:rsidRPr="00C55A26">
        <w:rPr>
          <w:rFonts w:ascii="Times New Roman" w:hAnsi="Times New Roman" w:cs="Times New Roman"/>
          <w:sz w:val="24"/>
          <w:szCs w:val="24"/>
        </w:rPr>
        <w:t>EELNÕU</w:t>
      </w:r>
    </w:p>
    <w:p w14:paraId="46B0E5AD" w14:textId="71872719" w:rsidR="00426E5B" w:rsidRDefault="000A5DDC" w:rsidP="00BF678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82A4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.04.</w:t>
      </w:r>
      <w:r w:rsidR="00426E5B">
        <w:rPr>
          <w:rFonts w:ascii="Times New Roman" w:hAnsi="Times New Roman" w:cs="Times New Roman"/>
          <w:sz w:val="24"/>
          <w:szCs w:val="24"/>
        </w:rPr>
        <w:t>2023</w:t>
      </w:r>
    </w:p>
    <w:p w14:paraId="14CE9A2E" w14:textId="77777777" w:rsidR="00FD2661" w:rsidRPr="00C55A26" w:rsidRDefault="00FD2661" w:rsidP="00BF678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F56640C" w14:textId="77777777" w:rsidR="00BF678C" w:rsidRPr="00C55A26" w:rsidRDefault="00BF678C" w:rsidP="00BF67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0491567" w14:textId="172CE5C5" w:rsidR="00BF678C" w:rsidRPr="00426E5B" w:rsidRDefault="00BF678C" w:rsidP="00BF678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26E5B">
        <w:rPr>
          <w:rFonts w:ascii="Times New Roman" w:hAnsi="Times New Roman" w:cs="Times New Roman"/>
          <w:b/>
          <w:bCs/>
          <w:sz w:val="32"/>
          <w:szCs w:val="32"/>
        </w:rPr>
        <w:t xml:space="preserve">Meditsiiniseadme seaduse </w:t>
      </w:r>
      <w:commentRangeStart w:id="0"/>
      <w:ins w:id="1" w:author="Mari Koik" w:date="2024-05-10T14:38:00Z">
        <w:r w:rsidR="00D17F39">
          <w:rPr>
            <w:rFonts w:ascii="Times New Roman" w:hAnsi="Times New Roman" w:cs="Times New Roman"/>
            <w:b/>
            <w:bCs/>
            <w:sz w:val="32"/>
            <w:szCs w:val="32"/>
          </w:rPr>
          <w:t>muutmise</w:t>
        </w:r>
      </w:ins>
      <w:commentRangeEnd w:id="0"/>
      <w:ins w:id="2" w:author="Mari Koik" w:date="2024-05-10T14:39:00Z">
        <w:r w:rsidR="00D17F39">
          <w:rPr>
            <w:rStyle w:val="Kommentaariviide"/>
            <w:rFonts w:asciiTheme="minorHAnsi" w:hAnsiTheme="minorHAnsi" w:cstheme="minorBidi"/>
          </w:rPr>
          <w:commentReference w:id="0"/>
        </w:r>
      </w:ins>
      <w:ins w:id="3" w:author="Mari Koik" w:date="2024-05-10T14:38:00Z">
        <w:r w:rsidR="00D17F39">
          <w:rPr>
            <w:rFonts w:ascii="Times New Roman" w:hAnsi="Times New Roman" w:cs="Times New Roman"/>
            <w:b/>
            <w:bCs/>
            <w:sz w:val="32"/>
            <w:szCs w:val="32"/>
          </w:rPr>
          <w:t xml:space="preserve"> </w:t>
        </w:r>
      </w:ins>
      <w:r w:rsidRPr="00426E5B">
        <w:rPr>
          <w:rFonts w:ascii="Times New Roman" w:hAnsi="Times New Roman" w:cs="Times New Roman"/>
          <w:b/>
          <w:bCs/>
          <w:sz w:val="32"/>
          <w:szCs w:val="32"/>
        </w:rPr>
        <w:t xml:space="preserve">ja </w:t>
      </w:r>
      <w:r w:rsidR="00600BC5" w:rsidRPr="00426E5B">
        <w:rPr>
          <w:rFonts w:ascii="Times New Roman" w:hAnsi="Times New Roman" w:cs="Times New Roman"/>
          <w:b/>
          <w:bCs/>
          <w:sz w:val="32"/>
          <w:szCs w:val="32"/>
        </w:rPr>
        <w:t xml:space="preserve">sellega seonduvalt </w:t>
      </w:r>
      <w:r w:rsidRPr="00426E5B">
        <w:rPr>
          <w:rFonts w:ascii="Times New Roman" w:hAnsi="Times New Roman" w:cs="Times New Roman"/>
          <w:b/>
          <w:bCs/>
          <w:sz w:val="32"/>
          <w:szCs w:val="32"/>
        </w:rPr>
        <w:t xml:space="preserve">teiste seaduste muutmise seadus </w:t>
      </w:r>
      <w:r w:rsidR="0061285F" w:rsidRPr="00426E5B">
        <w:rPr>
          <w:rFonts w:ascii="Times New Roman" w:hAnsi="Times New Roman" w:cs="Times New Roman"/>
          <w:b/>
          <w:bCs/>
          <w:sz w:val="32"/>
          <w:szCs w:val="32"/>
        </w:rPr>
        <w:t xml:space="preserve">(pädevuse </w:t>
      </w:r>
      <w:commentRangeStart w:id="4"/>
      <w:r w:rsidR="0061285F" w:rsidRPr="00426E5B">
        <w:rPr>
          <w:rFonts w:ascii="Times New Roman" w:hAnsi="Times New Roman" w:cs="Times New Roman"/>
          <w:b/>
          <w:bCs/>
          <w:sz w:val="32"/>
          <w:szCs w:val="32"/>
        </w:rPr>
        <w:t xml:space="preserve">viimine </w:t>
      </w:r>
      <w:commentRangeEnd w:id="4"/>
      <w:r w:rsidR="002A57D1">
        <w:rPr>
          <w:rStyle w:val="Kommentaariviide"/>
          <w:rFonts w:asciiTheme="minorHAnsi" w:hAnsiTheme="minorHAnsi" w:cstheme="minorBidi"/>
        </w:rPr>
        <w:commentReference w:id="4"/>
      </w:r>
      <w:r w:rsidR="0061285F" w:rsidRPr="00426E5B">
        <w:rPr>
          <w:rFonts w:ascii="Times New Roman" w:hAnsi="Times New Roman" w:cs="Times New Roman"/>
          <w:b/>
          <w:bCs/>
          <w:sz w:val="32"/>
          <w:szCs w:val="32"/>
        </w:rPr>
        <w:t>Ravimiametisse)</w:t>
      </w:r>
    </w:p>
    <w:p w14:paraId="17284326" w14:textId="77777777" w:rsidR="00FD2661" w:rsidRPr="00C55A26" w:rsidRDefault="00FD2661" w:rsidP="00BF678C">
      <w:pPr>
        <w:rPr>
          <w:rFonts w:ascii="Times New Roman" w:hAnsi="Times New Roman" w:cs="Times New Roman"/>
          <w:sz w:val="24"/>
          <w:szCs w:val="24"/>
        </w:rPr>
      </w:pPr>
    </w:p>
    <w:p w14:paraId="08BDCC3B" w14:textId="748E77DE" w:rsidR="00BF678C" w:rsidRPr="00C55A26" w:rsidRDefault="00BF678C" w:rsidP="00BF678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55A26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>
        <w:rPr>
          <w:rFonts w:ascii="Times New Roman" w:hAnsi="Times New Roman" w:cs="Times New Roman"/>
          <w:b/>
          <w:bCs/>
          <w:sz w:val="24"/>
          <w:szCs w:val="24"/>
        </w:rPr>
        <w:t>Meditsiiniseadme seaduse</w:t>
      </w:r>
      <w:r w:rsidRPr="00C55A26">
        <w:rPr>
          <w:rFonts w:ascii="Times New Roman" w:hAnsi="Times New Roman" w:cs="Times New Roman"/>
          <w:b/>
          <w:bCs/>
          <w:sz w:val="24"/>
          <w:szCs w:val="24"/>
        </w:rPr>
        <w:t xml:space="preserve"> muutmine</w:t>
      </w:r>
    </w:p>
    <w:p w14:paraId="53BF7875" w14:textId="77777777" w:rsidR="00BF678C" w:rsidRDefault="00BF678C" w:rsidP="00BF678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50B033" w14:textId="6E587CFA" w:rsidR="00BF678C" w:rsidRDefault="00BF678C" w:rsidP="00074F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Meditsiiniseadme</w:t>
      </w:r>
      <w:r w:rsidRPr="00C55A26">
        <w:rPr>
          <w:rFonts w:ascii="Times New Roman" w:hAnsi="Times New Roman" w:cs="Times New Roman"/>
          <w:sz w:val="24"/>
          <w:szCs w:val="24"/>
        </w:rPr>
        <w:t xml:space="preserve"> seaduses tehakse järgmised muudatused:</w:t>
      </w:r>
    </w:p>
    <w:p w14:paraId="7BEC286D" w14:textId="77777777" w:rsidR="00600BC5" w:rsidRPr="00C55A26" w:rsidRDefault="00600BC5" w:rsidP="00074F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2D71B7" w14:textId="2042DA7F" w:rsidR="00BF678C" w:rsidRDefault="00BF678C" w:rsidP="00074FE4">
      <w:pPr>
        <w:jc w:val="both"/>
        <w:rPr>
          <w:rFonts w:ascii="Times New Roman" w:hAnsi="Times New Roman" w:cs="Times New Roman"/>
          <w:sz w:val="24"/>
          <w:szCs w:val="24"/>
        </w:rPr>
      </w:pPr>
      <w:r w:rsidRPr="00C55A26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C55A26">
        <w:rPr>
          <w:rFonts w:ascii="Times New Roman" w:hAnsi="Times New Roman" w:cs="Times New Roman"/>
          <w:sz w:val="24"/>
          <w:szCs w:val="24"/>
        </w:rPr>
        <w:t xml:space="preserve"> seaduses</w:t>
      </w:r>
      <w:r w:rsidR="00BE5D44">
        <w:rPr>
          <w:rFonts w:ascii="Times New Roman" w:hAnsi="Times New Roman" w:cs="Times New Roman"/>
          <w:sz w:val="24"/>
          <w:szCs w:val="24"/>
        </w:rPr>
        <w:t>, välja arvatud §</w:t>
      </w:r>
      <w:r w:rsidR="003D7184">
        <w:rPr>
          <w:rFonts w:ascii="Times New Roman" w:hAnsi="Times New Roman" w:cs="Times New Roman"/>
          <w:sz w:val="24"/>
          <w:szCs w:val="24"/>
        </w:rPr>
        <w:t>-s</w:t>
      </w:r>
      <w:r w:rsidR="00BE5D44">
        <w:rPr>
          <w:rFonts w:ascii="Times New Roman" w:hAnsi="Times New Roman" w:cs="Times New Roman"/>
          <w:sz w:val="24"/>
          <w:szCs w:val="24"/>
        </w:rPr>
        <w:t xml:space="preserve"> 41</w:t>
      </w:r>
      <w:r w:rsidR="00262A8B" w:rsidRPr="00262A8B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3D7184">
        <w:rPr>
          <w:rFonts w:ascii="Times New Roman" w:hAnsi="Times New Roman" w:cs="Times New Roman"/>
          <w:sz w:val="24"/>
          <w:szCs w:val="24"/>
        </w:rPr>
        <w:t>,</w:t>
      </w:r>
      <w:r w:rsidRPr="00C55A26">
        <w:rPr>
          <w:rFonts w:ascii="Times New Roman" w:hAnsi="Times New Roman" w:cs="Times New Roman"/>
          <w:sz w:val="24"/>
          <w:szCs w:val="24"/>
        </w:rPr>
        <w:t xml:space="preserve"> asendatakse sõna „Terviseamet“ sõnaga </w:t>
      </w:r>
      <w:r>
        <w:rPr>
          <w:rFonts w:ascii="Times New Roman" w:hAnsi="Times New Roman" w:cs="Times New Roman"/>
          <w:sz w:val="24"/>
          <w:szCs w:val="24"/>
        </w:rPr>
        <w:t>„Ravimiamet</w:t>
      </w:r>
      <w:r w:rsidR="00664202">
        <w:rPr>
          <w:rFonts w:ascii="Times New Roman" w:hAnsi="Times New Roman" w:cs="Times New Roman"/>
          <w:sz w:val="24"/>
          <w:szCs w:val="24"/>
        </w:rPr>
        <w:t>“</w:t>
      </w:r>
      <w:r w:rsidRPr="00C55A26">
        <w:rPr>
          <w:rFonts w:ascii="Times New Roman" w:hAnsi="Times New Roman" w:cs="Times New Roman"/>
          <w:sz w:val="24"/>
          <w:szCs w:val="24"/>
        </w:rPr>
        <w:t xml:space="preserve"> vastavas käändes;</w:t>
      </w:r>
    </w:p>
    <w:p w14:paraId="142F7492" w14:textId="77777777" w:rsidR="004212D2" w:rsidRDefault="004212D2" w:rsidP="00074F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19A039" w14:textId="7B3B3FAC" w:rsidR="00295C6C" w:rsidRPr="004177AA" w:rsidRDefault="00295C6C" w:rsidP="00074FE4">
      <w:pPr>
        <w:jc w:val="both"/>
        <w:rPr>
          <w:rFonts w:ascii="Times New Roman" w:hAnsi="Times New Roman" w:cs="Times New Roman"/>
          <w:sz w:val="24"/>
          <w:szCs w:val="24"/>
        </w:rPr>
      </w:pPr>
      <w:r w:rsidRPr="004177AA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4177AA">
        <w:rPr>
          <w:rFonts w:ascii="Times New Roman" w:hAnsi="Times New Roman" w:cs="Times New Roman"/>
          <w:sz w:val="24"/>
          <w:szCs w:val="24"/>
        </w:rPr>
        <w:t xml:space="preserve"> paragrahvi 14</w:t>
      </w:r>
      <w:r w:rsidRPr="004177AA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4177AA">
        <w:rPr>
          <w:rFonts w:ascii="Times New Roman" w:hAnsi="Times New Roman" w:cs="Times New Roman"/>
          <w:sz w:val="24"/>
          <w:szCs w:val="24"/>
        </w:rPr>
        <w:t xml:space="preserve"> tekst loetakse lõikeks 1 </w:t>
      </w:r>
      <w:r w:rsidR="008174CE">
        <w:rPr>
          <w:rFonts w:ascii="Times New Roman" w:hAnsi="Times New Roman" w:cs="Times New Roman"/>
          <w:sz w:val="24"/>
          <w:szCs w:val="24"/>
        </w:rPr>
        <w:t xml:space="preserve">ja </w:t>
      </w:r>
      <w:commentRangeStart w:id="5"/>
      <w:r w:rsidR="008174CE">
        <w:rPr>
          <w:rFonts w:ascii="Times New Roman" w:hAnsi="Times New Roman" w:cs="Times New Roman"/>
          <w:sz w:val="24"/>
          <w:szCs w:val="24"/>
        </w:rPr>
        <w:t>§</w:t>
      </w:r>
      <w:r w:rsidRPr="004177AA">
        <w:rPr>
          <w:rFonts w:ascii="Times New Roman" w:hAnsi="Times New Roman" w:cs="Times New Roman"/>
          <w:sz w:val="24"/>
          <w:szCs w:val="24"/>
        </w:rPr>
        <w:t xml:space="preserve"> </w:t>
      </w:r>
      <w:r w:rsidR="00187A88">
        <w:rPr>
          <w:rFonts w:ascii="Times New Roman" w:hAnsi="Times New Roman" w:cs="Times New Roman"/>
          <w:sz w:val="24"/>
          <w:szCs w:val="24"/>
        </w:rPr>
        <w:t>14</w:t>
      </w:r>
      <w:r w:rsidR="00187A88" w:rsidRPr="00187A8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187A88">
        <w:rPr>
          <w:rFonts w:ascii="Times New Roman" w:hAnsi="Times New Roman" w:cs="Times New Roman"/>
          <w:sz w:val="24"/>
          <w:szCs w:val="24"/>
        </w:rPr>
        <w:t xml:space="preserve"> </w:t>
      </w:r>
      <w:commentRangeEnd w:id="5"/>
      <w:r w:rsidR="002A57D1">
        <w:rPr>
          <w:rStyle w:val="Kommentaariviide"/>
          <w:rFonts w:asciiTheme="minorHAnsi" w:hAnsiTheme="minorHAnsi" w:cstheme="minorBidi"/>
        </w:rPr>
        <w:commentReference w:id="5"/>
      </w:r>
      <w:r w:rsidR="00CF57C9" w:rsidRPr="004177AA">
        <w:rPr>
          <w:rFonts w:ascii="Times New Roman" w:hAnsi="Times New Roman" w:cs="Times New Roman"/>
          <w:sz w:val="24"/>
          <w:szCs w:val="24"/>
        </w:rPr>
        <w:t>täiendatakse lõikega 2 järgmises sõnastuses:</w:t>
      </w:r>
    </w:p>
    <w:p w14:paraId="5C052A27" w14:textId="63F2A974" w:rsidR="00CF57C9" w:rsidRPr="004177AA" w:rsidRDefault="00CF57C9" w:rsidP="00570B9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AF673E" w14:textId="385565F2" w:rsidR="00CF57C9" w:rsidRDefault="00CF57C9" w:rsidP="00962714">
      <w:pPr>
        <w:jc w:val="both"/>
        <w:rPr>
          <w:rFonts w:ascii="Times New Roman" w:hAnsi="Times New Roman" w:cs="Times New Roman"/>
          <w:sz w:val="24"/>
          <w:szCs w:val="24"/>
        </w:rPr>
      </w:pPr>
      <w:r w:rsidRPr="004177AA">
        <w:rPr>
          <w:rFonts w:ascii="Times New Roman" w:hAnsi="Times New Roman" w:cs="Times New Roman"/>
          <w:sz w:val="24"/>
          <w:szCs w:val="24"/>
        </w:rPr>
        <w:t xml:space="preserve">„(2) </w:t>
      </w:r>
      <w:r w:rsidR="00D20376" w:rsidRPr="004177AA">
        <w:rPr>
          <w:rFonts w:ascii="Times New Roman" w:hAnsi="Times New Roman" w:cs="Times New Roman"/>
          <w:sz w:val="24"/>
          <w:szCs w:val="24"/>
        </w:rPr>
        <w:t xml:space="preserve">Ravimiametil on õigus </w:t>
      </w:r>
      <w:r w:rsidR="00D20376" w:rsidRPr="00206A43">
        <w:rPr>
          <w:rFonts w:ascii="Times New Roman" w:hAnsi="Times New Roman" w:cs="Times New Roman"/>
          <w:sz w:val="24"/>
          <w:szCs w:val="24"/>
        </w:rPr>
        <w:t>määratleda toode meditsiiniseadmena</w:t>
      </w:r>
      <w:r w:rsidR="00D20376" w:rsidRPr="004177AA">
        <w:rPr>
          <w:rFonts w:ascii="Times New Roman" w:hAnsi="Times New Roman" w:cs="Times New Roman"/>
          <w:sz w:val="24"/>
          <w:szCs w:val="24"/>
        </w:rPr>
        <w:t>, k</w:t>
      </w:r>
      <w:r w:rsidRPr="004177AA">
        <w:rPr>
          <w:rFonts w:ascii="Times New Roman" w:hAnsi="Times New Roman" w:cs="Times New Roman"/>
          <w:sz w:val="24"/>
          <w:szCs w:val="24"/>
        </w:rPr>
        <w:t>ui toode vastab</w:t>
      </w:r>
      <w:r w:rsidR="003705C8" w:rsidRPr="004177AA">
        <w:rPr>
          <w:rFonts w:ascii="Times New Roman" w:hAnsi="Times New Roman" w:cs="Times New Roman"/>
          <w:sz w:val="24"/>
          <w:szCs w:val="24"/>
        </w:rPr>
        <w:t xml:space="preserve"> </w:t>
      </w:r>
      <w:r w:rsidR="004B2E0C" w:rsidRPr="004177AA">
        <w:rPr>
          <w:rFonts w:ascii="Times New Roman" w:hAnsi="Times New Roman" w:cs="Times New Roman"/>
          <w:sz w:val="24"/>
          <w:szCs w:val="24"/>
        </w:rPr>
        <w:t>Euroopa Parlamendi ja nõukogu määruse</w:t>
      </w:r>
      <w:r w:rsidR="00421B5E" w:rsidRPr="004177AA">
        <w:rPr>
          <w:rFonts w:ascii="Times New Roman" w:hAnsi="Times New Roman" w:cs="Times New Roman"/>
          <w:sz w:val="24"/>
          <w:szCs w:val="24"/>
        </w:rPr>
        <w:t>s</w:t>
      </w:r>
      <w:r w:rsidR="004B2E0C" w:rsidRPr="004177AA">
        <w:rPr>
          <w:rFonts w:ascii="Times New Roman" w:hAnsi="Times New Roman" w:cs="Times New Roman"/>
          <w:sz w:val="24"/>
          <w:szCs w:val="24"/>
        </w:rPr>
        <w:t xml:space="preserve"> (EL) 2017/745 </w:t>
      </w:r>
      <w:r w:rsidR="00DF7842">
        <w:rPr>
          <w:rFonts w:ascii="Times New Roman" w:hAnsi="Times New Roman" w:cs="Times New Roman"/>
          <w:sz w:val="24"/>
          <w:szCs w:val="24"/>
        </w:rPr>
        <w:t>või</w:t>
      </w:r>
      <w:r w:rsidR="00B3437A" w:rsidRPr="004177AA">
        <w:rPr>
          <w:rFonts w:ascii="Times New Roman" w:hAnsi="Times New Roman" w:cs="Times New Roman"/>
          <w:sz w:val="24"/>
          <w:szCs w:val="24"/>
        </w:rPr>
        <w:t xml:space="preserve"> </w:t>
      </w:r>
      <w:r w:rsidR="004B2E0C" w:rsidRPr="004177AA">
        <w:rPr>
          <w:rFonts w:ascii="Times New Roman" w:hAnsi="Times New Roman" w:cs="Times New Roman"/>
          <w:sz w:val="24"/>
          <w:szCs w:val="24"/>
        </w:rPr>
        <w:t xml:space="preserve">(EL) 2017/746 </w:t>
      </w:r>
      <w:r w:rsidR="00133371" w:rsidRPr="00133371">
        <w:rPr>
          <w:rFonts w:ascii="Times New Roman" w:hAnsi="Times New Roman" w:cs="Times New Roman"/>
          <w:sz w:val="24"/>
          <w:szCs w:val="24"/>
        </w:rPr>
        <w:t xml:space="preserve"> </w:t>
      </w:r>
      <w:r w:rsidR="00133371">
        <w:rPr>
          <w:rFonts w:ascii="Times New Roman" w:hAnsi="Times New Roman" w:cs="Times New Roman"/>
          <w:sz w:val="24"/>
          <w:szCs w:val="24"/>
        </w:rPr>
        <w:t>sätestatud nõuetele</w:t>
      </w:r>
      <w:r w:rsidR="003705C8" w:rsidRPr="004177AA">
        <w:rPr>
          <w:rFonts w:ascii="Times New Roman" w:hAnsi="Times New Roman" w:cs="Times New Roman"/>
          <w:sz w:val="24"/>
          <w:szCs w:val="24"/>
        </w:rPr>
        <w:t>.“;</w:t>
      </w:r>
    </w:p>
    <w:p w14:paraId="79C7A8BC" w14:textId="77777777" w:rsidR="0072187D" w:rsidRDefault="0072187D" w:rsidP="00962714">
      <w:pPr>
        <w:jc w:val="both"/>
      </w:pPr>
    </w:p>
    <w:p w14:paraId="0CC943EA" w14:textId="1AEBD072" w:rsidR="008C63FE" w:rsidRPr="00962714" w:rsidRDefault="00C01DCD" w:rsidP="009627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BF678C" w:rsidRPr="00BF678C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5A22B4">
        <w:rPr>
          <w:rFonts w:ascii="Times New Roman" w:hAnsi="Times New Roman" w:cs="Times New Roman"/>
          <w:sz w:val="24"/>
          <w:szCs w:val="24"/>
        </w:rPr>
        <w:t xml:space="preserve"> </w:t>
      </w:r>
      <w:r w:rsidR="005A22B4" w:rsidRPr="00962714">
        <w:rPr>
          <w:rFonts w:ascii="Times New Roman" w:hAnsi="Times New Roman" w:cs="Times New Roman"/>
          <w:sz w:val="24"/>
          <w:szCs w:val="24"/>
        </w:rPr>
        <w:t>paragrahv</w:t>
      </w:r>
      <w:r w:rsidR="00E055B1" w:rsidRPr="00962714">
        <w:rPr>
          <w:rFonts w:ascii="Times New Roman" w:hAnsi="Times New Roman" w:cs="Times New Roman"/>
          <w:sz w:val="24"/>
          <w:szCs w:val="24"/>
        </w:rPr>
        <w:t>i</w:t>
      </w:r>
      <w:r w:rsidR="005A22B4" w:rsidRPr="00962714">
        <w:rPr>
          <w:rFonts w:ascii="Times New Roman" w:hAnsi="Times New Roman" w:cs="Times New Roman"/>
          <w:sz w:val="24"/>
          <w:szCs w:val="24"/>
        </w:rPr>
        <w:t xml:space="preserve"> 15</w:t>
      </w:r>
      <w:r w:rsidR="00203FCF" w:rsidRPr="0096271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5A22B4" w:rsidRPr="00962714">
        <w:rPr>
          <w:rFonts w:ascii="Times New Roman" w:hAnsi="Times New Roman" w:cs="Times New Roman"/>
          <w:sz w:val="24"/>
          <w:szCs w:val="24"/>
        </w:rPr>
        <w:t xml:space="preserve"> </w:t>
      </w:r>
      <w:r w:rsidR="00E055B1" w:rsidRPr="00962714">
        <w:rPr>
          <w:rFonts w:ascii="Times New Roman" w:hAnsi="Times New Roman" w:cs="Times New Roman"/>
          <w:sz w:val="24"/>
          <w:szCs w:val="24"/>
        </w:rPr>
        <w:t xml:space="preserve">lõige </w:t>
      </w:r>
      <w:r w:rsidR="00187434" w:rsidRPr="00962714">
        <w:rPr>
          <w:rFonts w:ascii="Times New Roman" w:hAnsi="Times New Roman" w:cs="Times New Roman"/>
          <w:sz w:val="24"/>
          <w:szCs w:val="24"/>
        </w:rPr>
        <w:t>1</w:t>
      </w:r>
      <w:r w:rsidR="008C63FE" w:rsidRPr="00962714">
        <w:rPr>
          <w:rFonts w:ascii="Times New Roman" w:hAnsi="Times New Roman" w:cs="Times New Roman"/>
          <w:sz w:val="24"/>
          <w:szCs w:val="24"/>
        </w:rPr>
        <w:t xml:space="preserve"> muudetakse </w:t>
      </w:r>
      <w:r w:rsidR="008174CE">
        <w:rPr>
          <w:rFonts w:ascii="Times New Roman" w:hAnsi="Times New Roman" w:cs="Times New Roman"/>
          <w:sz w:val="24"/>
          <w:szCs w:val="24"/>
        </w:rPr>
        <w:t>ja</w:t>
      </w:r>
      <w:r w:rsidR="008C63FE" w:rsidRPr="00962714">
        <w:rPr>
          <w:rFonts w:ascii="Times New Roman" w:hAnsi="Times New Roman" w:cs="Times New Roman"/>
          <w:sz w:val="24"/>
          <w:szCs w:val="24"/>
        </w:rPr>
        <w:t xml:space="preserve"> sõnastatakse järgmiselt:</w:t>
      </w:r>
    </w:p>
    <w:p w14:paraId="37207A7F" w14:textId="77777777" w:rsidR="008C63FE" w:rsidRPr="005B537F" w:rsidRDefault="008C63FE" w:rsidP="005B537F">
      <w:pPr>
        <w:pStyle w:val="Normaallaadveeb"/>
        <w:shd w:val="clear" w:color="auto" w:fill="FFFFFF" w:themeFill="background1"/>
        <w:spacing w:before="0" w:beforeAutospacing="0" w:after="0" w:afterAutospacing="0"/>
        <w:jc w:val="both"/>
        <w:rPr>
          <w:color w:val="202020"/>
        </w:rPr>
      </w:pPr>
    </w:p>
    <w:p w14:paraId="6F9133A1" w14:textId="77777777" w:rsidR="00215958" w:rsidRDefault="008C63FE" w:rsidP="005B537F">
      <w:pPr>
        <w:pStyle w:val="Normaallaadveeb"/>
        <w:shd w:val="clear" w:color="auto" w:fill="FFFFFF" w:themeFill="background1"/>
        <w:spacing w:before="0" w:beforeAutospacing="0" w:after="0" w:afterAutospacing="0"/>
        <w:jc w:val="both"/>
        <w:rPr>
          <w:color w:val="202020"/>
        </w:rPr>
      </w:pPr>
      <w:r w:rsidRPr="00962714">
        <w:rPr>
          <w:color w:val="202020"/>
        </w:rPr>
        <w:t>„(1) Ravimiamet võib osutada oma põhitegevusega seotud meditsiiniseadme kvaliteedi- ja ohutusnõuete täitmist tagavaid tasulisi teenuseid, kui see ei takista tema õigusaktidest tulenevate ülesannete täitmist ja tasuliste teenuste osutamine on vajalik seoses:</w:t>
      </w:r>
    </w:p>
    <w:p w14:paraId="5EC89A81" w14:textId="78A894C8" w:rsidR="00215958" w:rsidRDefault="008C63FE" w:rsidP="005B537F">
      <w:pPr>
        <w:pStyle w:val="Normaallaadveeb"/>
        <w:shd w:val="clear" w:color="auto" w:fill="FFFFFF" w:themeFill="background1"/>
        <w:spacing w:before="0" w:beforeAutospacing="0" w:after="0" w:afterAutospacing="0"/>
        <w:jc w:val="both"/>
        <w:rPr>
          <w:color w:val="202020"/>
        </w:rPr>
      </w:pPr>
      <w:r w:rsidRPr="00962714">
        <w:rPr>
          <w:color w:val="202020"/>
        </w:rPr>
        <w:t xml:space="preserve">1) </w:t>
      </w:r>
      <w:r w:rsidRPr="00754B77">
        <w:rPr>
          <w:color w:val="202020"/>
        </w:rPr>
        <w:t>Euroopa</w:t>
      </w:r>
      <w:r w:rsidRPr="00962714">
        <w:rPr>
          <w:color w:val="202020"/>
        </w:rPr>
        <w:t xml:space="preserve"> Parlamendi ja nõukogu määrustes (EL) 2017/745 ja (EL) 2017/746 sätestatud ülesannete täitmisega, arvestades nimetatud määrustes sätestatud piiranguid pädevale asutusele ja teavitatud asutuse eest vastutavale asutusele, või</w:t>
      </w:r>
    </w:p>
    <w:p w14:paraId="72F3CF8E" w14:textId="14048EB8" w:rsidR="008C63FE" w:rsidRPr="005B537F" w:rsidRDefault="008C63FE" w:rsidP="005B537F">
      <w:pPr>
        <w:pStyle w:val="Normaallaadveeb"/>
        <w:shd w:val="clear" w:color="auto" w:fill="FFFFFF" w:themeFill="background1"/>
        <w:spacing w:before="0" w:beforeAutospacing="0" w:after="0" w:afterAutospacing="0"/>
        <w:jc w:val="both"/>
        <w:rPr>
          <w:color w:val="202020"/>
        </w:rPr>
      </w:pPr>
      <w:r w:rsidRPr="00962714">
        <w:rPr>
          <w:color w:val="202020"/>
        </w:rPr>
        <w:t xml:space="preserve">2) </w:t>
      </w:r>
      <w:commentRangeStart w:id="6"/>
      <w:r w:rsidRPr="00962714">
        <w:rPr>
          <w:color w:val="202020"/>
        </w:rPr>
        <w:t xml:space="preserve">samade teenuste osutamise </w:t>
      </w:r>
      <w:del w:id="7" w:author="Mari Koik" w:date="2024-05-10T13:36:00Z">
        <w:r w:rsidRPr="0019423F" w:rsidDel="00754B77">
          <w:rPr>
            <w:color w:val="202020"/>
          </w:rPr>
          <w:delText>osas</w:delText>
        </w:r>
        <w:r w:rsidRPr="00962714" w:rsidDel="00754B77">
          <w:rPr>
            <w:color w:val="202020"/>
          </w:rPr>
          <w:delText xml:space="preserve"> </w:delText>
        </w:r>
      </w:del>
      <w:r w:rsidRPr="00962714">
        <w:rPr>
          <w:color w:val="202020"/>
        </w:rPr>
        <w:t>turu</w:t>
      </w:r>
      <w:del w:id="8" w:author="Mari Koik" w:date="2024-05-10T13:36:00Z">
        <w:r w:rsidRPr="00962714" w:rsidDel="00754B77">
          <w:rPr>
            <w:color w:val="202020"/>
          </w:rPr>
          <w:delText xml:space="preserve">l valitseva </w:delText>
        </w:r>
      </w:del>
      <w:r w:rsidRPr="00962714">
        <w:rPr>
          <w:color w:val="202020"/>
        </w:rPr>
        <w:t xml:space="preserve">olukorraga </w:t>
      </w:r>
      <w:commentRangeEnd w:id="6"/>
      <w:r w:rsidR="00754B77">
        <w:rPr>
          <w:rStyle w:val="Kommentaariviide"/>
          <w:rFonts w:asciiTheme="minorHAnsi" w:eastAsiaTheme="minorHAnsi" w:hAnsiTheme="minorHAnsi" w:cstheme="minorBidi"/>
          <w:lang w:eastAsia="en-US"/>
        </w:rPr>
        <w:commentReference w:id="6"/>
      </w:r>
      <w:r w:rsidRPr="00962714">
        <w:rPr>
          <w:color w:val="202020"/>
        </w:rPr>
        <w:t>ning teenuse osutamist ei piira Euroopa Parlamendi ja nõukogu määrus (EL) 2017/745 või (EL) 2017/746,</w:t>
      </w:r>
      <w:r w:rsidR="00962714">
        <w:rPr>
          <w:color w:val="202020"/>
        </w:rPr>
        <w:t xml:space="preserve"> või</w:t>
      </w:r>
    </w:p>
    <w:p w14:paraId="0E6E5DDF" w14:textId="640CA1EB" w:rsidR="008C63FE" w:rsidRPr="005B537F" w:rsidRDefault="008C63FE" w:rsidP="005B537F">
      <w:pPr>
        <w:pStyle w:val="Normaallaadveeb"/>
        <w:shd w:val="clear" w:color="auto" w:fill="FFFFFF" w:themeFill="background1"/>
        <w:spacing w:before="0" w:beforeAutospacing="0" w:after="0" w:afterAutospacing="0"/>
        <w:jc w:val="both"/>
        <w:rPr>
          <w:color w:val="202020"/>
        </w:rPr>
      </w:pPr>
      <w:r w:rsidRPr="00962714">
        <w:rPr>
          <w:bdr w:val="none" w:sz="0" w:space="0" w:color="auto" w:frame="1"/>
        </w:rPr>
        <w:t>3)</w:t>
      </w:r>
      <w:r w:rsidRPr="00962714">
        <w:t xml:space="preserve"> </w:t>
      </w:r>
      <w:r w:rsidRPr="00962714">
        <w:rPr>
          <w:color w:val="202020"/>
        </w:rPr>
        <w:t>teavitatud asutusele teaduslik</w:t>
      </w:r>
      <w:r w:rsidR="00D31C71">
        <w:rPr>
          <w:color w:val="202020"/>
        </w:rPr>
        <w:t>u</w:t>
      </w:r>
      <w:r w:rsidRPr="00962714">
        <w:rPr>
          <w:color w:val="202020"/>
        </w:rPr>
        <w:t xml:space="preserve"> arvamus</w:t>
      </w:r>
      <w:r w:rsidR="00D31C71">
        <w:rPr>
          <w:color w:val="202020"/>
        </w:rPr>
        <w:t>e andmisega</w:t>
      </w:r>
      <w:r w:rsidRPr="00962714">
        <w:rPr>
          <w:color w:val="202020"/>
        </w:rPr>
        <w:t xml:space="preserve"> lähtuvalt Euroopa Parlamendi ja nõukogu määrusest (EL) 2017/745 või (EL) 2017/746 ning nimetatud määrused ei piira teenuse osutamist.</w:t>
      </w:r>
      <w:r w:rsidR="00BB7948" w:rsidRPr="00962714">
        <w:rPr>
          <w:color w:val="202020"/>
        </w:rPr>
        <w:t>“;</w:t>
      </w:r>
    </w:p>
    <w:p w14:paraId="77444427" w14:textId="77777777" w:rsidR="00962714" w:rsidRPr="00962714" w:rsidRDefault="00962714" w:rsidP="0096271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7FEF08" w14:textId="54D1D740" w:rsidR="00212B38" w:rsidRPr="00962714" w:rsidRDefault="00962714" w:rsidP="00962714">
      <w:pPr>
        <w:jc w:val="both"/>
        <w:rPr>
          <w:rFonts w:ascii="Times New Roman" w:hAnsi="Times New Roman" w:cs="Times New Roman"/>
          <w:sz w:val="24"/>
          <w:szCs w:val="24"/>
        </w:rPr>
      </w:pPr>
      <w:r w:rsidRPr="00962714">
        <w:rPr>
          <w:rFonts w:ascii="Times New Roman" w:hAnsi="Times New Roman" w:cs="Times New Roman"/>
          <w:b/>
          <w:bCs/>
          <w:sz w:val="24"/>
          <w:szCs w:val="24"/>
        </w:rPr>
        <w:t>4)</w:t>
      </w:r>
      <w:r w:rsidRPr="00962714">
        <w:rPr>
          <w:rFonts w:ascii="Times New Roman" w:hAnsi="Times New Roman" w:cs="Times New Roman"/>
          <w:sz w:val="24"/>
          <w:szCs w:val="24"/>
        </w:rPr>
        <w:t xml:space="preserve"> </w:t>
      </w:r>
      <w:r w:rsidR="005A22B4" w:rsidRPr="00962714">
        <w:rPr>
          <w:rFonts w:ascii="Times New Roman" w:hAnsi="Times New Roman" w:cs="Times New Roman"/>
          <w:sz w:val="24"/>
          <w:szCs w:val="24"/>
        </w:rPr>
        <w:t>paragrahv</w:t>
      </w:r>
      <w:r w:rsidR="00E055B1" w:rsidRPr="00962714">
        <w:rPr>
          <w:rFonts w:ascii="Times New Roman" w:hAnsi="Times New Roman" w:cs="Times New Roman"/>
          <w:sz w:val="24"/>
          <w:szCs w:val="24"/>
        </w:rPr>
        <w:t>i</w:t>
      </w:r>
      <w:r w:rsidR="005A22B4" w:rsidRPr="00962714">
        <w:rPr>
          <w:rFonts w:ascii="Times New Roman" w:hAnsi="Times New Roman" w:cs="Times New Roman"/>
          <w:sz w:val="24"/>
          <w:szCs w:val="24"/>
        </w:rPr>
        <w:t xml:space="preserve"> 15</w:t>
      </w:r>
      <w:r w:rsidR="00203FCF" w:rsidRPr="0096271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5A22B4" w:rsidRPr="00962714">
        <w:rPr>
          <w:rFonts w:ascii="Times New Roman" w:hAnsi="Times New Roman" w:cs="Times New Roman"/>
          <w:sz w:val="24"/>
          <w:szCs w:val="24"/>
        </w:rPr>
        <w:t xml:space="preserve"> </w:t>
      </w:r>
      <w:r w:rsidR="00E055B1" w:rsidRPr="00962714">
        <w:rPr>
          <w:rFonts w:ascii="Times New Roman" w:hAnsi="Times New Roman" w:cs="Times New Roman"/>
          <w:sz w:val="24"/>
          <w:szCs w:val="24"/>
        </w:rPr>
        <w:t>lõige 2 tunnistatakse kehtetuks;</w:t>
      </w:r>
    </w:p>
    <w:p w14:paraId="228A243A" w14:textId="77777777" w:rsidR="00212B38" w:rsidRPr="00962714" w:rsidRDefault="00212B38" w:rsidP="0096271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06E4EF" w14:textId="79D8BE35" w:rsidR="00F8092E" w:rsidRPr="00962714" w:rsidRDefault="00BB7948" w:rsidP="00962714">
      <w:pPr>
        <w:jc w:val="both"/>
        <w:rPr>
          <w:rFonts w:ascii="Times New Roman" w:hAnsi="Times New Roman" w:cs="Times New Roman"/>
          <w:sz w:val="24"/>
          <w:szCs w:val="24"/>
        </w:rPr>
      </w:pPr>
      <w:r w:rsidRPr="0096271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F8092E" w:rsidRPr="0096271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8092E" w:rsidRPr="0072319D">
        <w:rPr>
          <w:rFonts w:ascii="Times New Roman" w:hAnsi="Times New Roman" w:cs="Times New Roman"/>
          <w:sz w:val="24"/>
          <w:szCs w:val="24"/>
        </w:rPr>
        <w:t xml:space="preserve"> </w:t>
      </w:r>
      <w:r w:rsidR="00F8092E" w:rsidRPr="00962714">
        <w:rPr>
          <w:rFonts w:ascii="Times New Roman" w:hAnsi="Times New Roman" w:cs="Times New Roman"/>
          <w:sz w:val="24"/>
          <w:szCs w:val="24"/>
        </w:rPr>
        <w:t>paragrahvi 15</w:t>
      </w:r>
      <w:r w:rsidR="00F8092E" w:rsidRPr="0096271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F8092E" w:rsidRPr="00962714">
        <w:rPr>
          <w:rFonts w:ascii="Times New Roman" w:hAnsi="Times New Roman" w:cs="Times New Roman"/>
          <w:sz w:val="24"/>
          <w:szCs w:val="24"/>
        </w:rPr>
        <w:t xml:space="preserve"> lõiked 3 ja 4 muudetakse ning sõnastatakse järgmiselt:</w:t>
      </w:r>
    </w:p>
    <w:p w14:paraId="4A899238" w14:textId="77777777" w:rsidR="00F8092E" w:rsidRPr="00962714" w:rsidRDefault="00F8092E" w:rsidP="005B537F">
      <w:pPr>
        <w:pStyle w:val="Normaallaadveeb"/>
        <w:shd w:val="clear" w:color="auto" w:fill="FFFFFF" w:themeFill="background1"/>
        <w:spacing w:before="0" w:beforeAutospacing="0" w:after="0" w:afterAutospacing="0"/>
        <w:jc w:val="both"/>
      </w:pPr>
    </w:p>
    <w:p w14:paraId="1ABB4FAE" w14:textId="62153183" w:rsidR="00F8092E" w:rsidRPr="005B537F" w:rsidRDefault="00F8092E" w:rsidP="00141870">
      <w:pPr>
        <w:pStyle w:val="Normaallaadveeb"/>
        <w:shd w:val="clear" w:color="auto" w:fill="FFFFFF"/>
        <w:spacing w:before="0" w:beforeAutospacing="0" w:after="0" w:afterAutospacing="0"/>
        <w:jc w:val="both"/>
        <w:rPr>
          <w:color w:val="202020"/>
        </w:rPr>
      </w:pPr>
      <w:r w:rsidRPr="00962714">
        <w:t>„</w:t>
      </w:r>
      <w:r w:rsidRPr="00962714">
        <w:rPr>
          <w:color w:val="202020"/>
        </w:rPr>
        <w:t>(3) Ravimiameti tasu ühe teenuse osutam</w:t>
      </w:r>
      <w:r w:rsidRPr="008A4148">
        <w:rPr>
          <w:color w:val="202020"/>
        </w:rPr>
        <w:t>i</w:t>
      </w:r>
      <w:r w:rsidRPr="00141870">
        <w:rPr>
          <w:color w:val="202020"/>
        </w:rPr>
        <w:t>se eest ei tohi olla suurem kui 20 000 eurot.</w:t>
      </w:r>
    </w:p>
    <w:p w14:paraId="1EEC77D1" w14:textId="77777777" w:rsidR="00F8092E" w:rsidRPr="005B537F" w:rsidRDefault="00F8092E" w:rsidP="00962714">
      <w:pPr>
        <w:pStyle w:val="Normaallaadveeb"/>
        <w:shd w:val="clear" w:color="auto" w:fill="FFFFFF" w:themeFill="background1"/>
        <w:spacing w:before="0" w:beforeAutospacing="0" w:after="0" w:afterAutospacing="0"/>
        <w:jc w:val="both"/>
        <w:rPr>
          <w:color w:val="202020"/>
        </w:rPr>
      </w:pPr>
    </w:p>
    <w:p w14:paraId="70BD49D7" w14:textId="1B13F2E4" w:rsidR="00F8092E" w:rsidRDefault="00F8092E" w:rsidP="00962714">
      <w:pPr>
        <w:pStyle w:val="Normaallaadveeb"/>
        <w:shd w:val="clear" w:color="auto" w:fill="FFFFFF" w:themeFill="background1"/>
        <w:spacing w:before="0" w:beforeAutospacing="0" w:after="0" w:afterAutospacing="0"/>
        <w:jc w:val="both"/>
      </w:pPr>
      <w:r w:rsidRPr="00962714">
        <w:rPr>
          <w:color w:val="202020"/>
        </w:rPr>
        <w:t xml:space="preserve">(4) </w:t>
      </w:r>
      <w:r w:rsidR="008174CE">
        <w:rPr>
          <w:color w:val="202020"/>
        </w:rPr>
        <w:t>K</w:t>
      </w:r>
      <w:r w:rsidR="00E20BB0">
        <w:rPr>
          <w:color w:val="202020"/>
        </w:rPr>
        <w:t>äesoleva paragrahvi lõikes 1 nimetatud</w:t>
      </w:r>
      <w:r w:rsidRPr="00962714">
        <w:rPr>
          <w:color w:val="202020"/>
        </w:rPr>
        <w:t xml:space="preserve"> </w:t>
      </w:r>
      <w:r w:rsidR="008174CE" w:rsidRPr="00962714">
        <w:rPr>
          <w:color w:val="202020"/>
        </w:rPr>
        <w:t xml:space="preserve">Ravimiameti </w:t>
      </w:r>
      <w:r w:rsidRPr="00962714">
        <w:rPr>
          <w:color w:val="202020"/>
        </w:rPr>
        <w:t>tasuliste teenuste loetelu</w:t>
      </w:r>
      <w:r w:rsidRPr="00B35D7B">
        <w:rPr>
          <w:color w:val="202020"/>
        </w:rPr>
        <w:t xml:space="preserve"> ja tasumäärad kehtestab</w:t>
      </w:r>
      <w:r w:rsidR="00215958">
        <w:rPr>
          <w:color w:val="202020"/>
        </w:rPr>
        <w:t xml:space="preserve"> </w:t>
      </w:r>
      <w:r w:rsidRPr="00B35D7B">
        <w:rPr>
          <w:color w:val="202020"/>
        </w:rPr>
        <w:t>valdkonna eest vastutav minister</w:t>
      </w:r>
      <w:r w:rsidR="00215958">
        <w:rPr>
          <w:color w:val="202020"/>
        </w:rPr>
        <w:t xml:space="preserve"> </w:t>
      </w:r>
      <w:r w:rsidRPr="00B35D7B">
        <w:rPr>
          <w:color w:val="202020"/>
        </w:rPr>
        <w:t>määrusega.“</w:t>
      </w:r>
      <w:r w:rsidR="00A2433C">
        <w:rPr>
          <w:color w:val="202020"/>
        </w:rPr>
        <w:t>;</w:t>
      </w:r>
    </w:p>
    <w:p w14:paraId="4A0895FF" w14:textId="77777777" w:rsidR="005A22B4" w:rsidRPr="00B35D7B" w:rsidRDefault="005A22B4" w:rsidP="0096271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D9608E" w14:textId="21A0D2AA" w:rsidR="00C209D0" w:rsidRDefault="00BB7948" w:rsidP="00962714">
      <w:pPr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5A22B4" w:rsidRPr="005A22B4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BF678C" w:rsidRPr="00B35D7B">
        <w:rPr>
          <w:rFonts w:ascii="Times New Roman" w:hAnsi="Times New Roman" w:cs="Times New Roman"/>
          <w:sz w:val="24"/>
          <w:szCs w:val="24"/>
        </w:rPr>
        <w:t xml:space="preserve">paragrahvi </w:t>
      </w:r>
      <w:r w:rsidR="009B48F8" w:rsidRPr="003510DD">
        <w:rPr>
          <w:rFonts w:ascii="Times New Roman" w:hAnsi="Times New Roman" w:cs="Times New Roman"/>
          <w:sz w:val="24"/>
          <w:szCs w:val="24"/>
        </w:rPr>
        <w:t>21</w:t>
      </w:r>
      <w:r w:rsidR="009B48F8" w:rsidRPr="003510D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C209D0" w:rsidRPr="003510DD">
        <w:rPr>
          <w:rFonts w:ascii="Times New Roman" w:hAnsi="Times New Roman" w:cs="Times New Roman"/>
          <w:sz w:val="24"/>
          <w:szCs w:val="24"/>
        </w:rPr>
        <w:t xml:space="preserve"> lõi</w:t>
      </w:r>
      <w:r w:rsidR="009B48F8" w:rsidRPr="003510DD">
        <w:rPr>
          <w:rFonts w:ascii="Times New Roman" w:hAnsi="Times New Roman" w:cs="Times New Roman"/>
          <w:sz w:val="24"/>
          <w:szCs w:val="24"/>
        </w:rPr>
        <w:t>kest</w:t>
      </w:r>
      <w:r w:rsidR="00C209D0" w:rsidRPr="003510DD">
        <w:rPr>
          <w:rFonts w:ascii="Times New Roman" w:hAnsi="Times New Roman" w:cs="Times New Roman"/>
          <w:sz w:val="24"/>
          <w:szCs w:val="24"/>
        </w:rPr>
        <w:t xml:space="preserve"> 3 </w:t>
      </w:r>
      <w:r w:rsidR="009B48F8" w:rsidRPr="003510DD">
        <w:rPr>
          <w:rFonts w:ascii="Times New Roman" w:hAnsi="Times New Roman" w:cs="Times New Roman"/>
          <w:sz w:val="24"/>
          <w:szCs w:val="24"/>
        </w:rPr>
        <w:t xml:space="preserve">jäetakse välja </w:t>
      </w:r>
      <w:r w:rsidR="00EF0EE5">
        <w:rPr>
          <w:rFonts w:ascii="Times New Roman" w:hAnsi="Times New Roman" w:cs="Times New Roman"/>
          <w:sz w:val="24"/>
          <w:szCs w:val="24"/>
        </w:rPr>
        <w:t>tekstiosa</w:t>
      </w:r>
      <w:r w:rsidR="009B48F8" w:rsidRPr="003510DD">
        <w:rPr>
          <w:rFonts w:ascii="Times New Roman" w:hAnsi="Times New Roman" w:cs="Times New Roman"/>
          <w:sz w:val="24"/>
          <w:szCs w:val="24"/>
        </w:rPr>
        <w:t xml:space="preserve"> „</w:t>
      </w:r>
      <w:r w:rsidR="003510DD" w:rsidRPr="003510D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Euroopa Liidus kehtivast meditsiiniseadme kliinilise uuringu hea tava standardist,“;</w:t>
      </w:r>
    </w:p>
    <w:p w14:paraId="61E8DBEC" w14:textId="77777777" w:rsidR="001115E8" w:rsidRDefault="001115E8" w:rsidP="00962714">
      <w:pPr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197C515D" w14:textId="7DF34C39" w:rsidR="00334941" w:rsidRDefault="00BB7948" w:rsidP="009627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7</w:t>
      </w:r>
      <w:r w:rsidR="003C19C2" w:rsidRPr="00D444A9"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)</w:t>
      </w:r>
      <w:r w:rsidR="003C19C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334941">
        <w:rPr>
          <w:rFonts w:ascii="Times New Roman" w:hAnsi="Times New Roman" w:cs="Times New Roman"/>
          <w:sz w:val="24"/>
          <w:szCs w:val="24"/>
        </w:rPr>
        <w:t>paragrahvi 22 lõi</w:t>
      </w:r>
      <w:r w:rsidR="00074DBC">
        <w:rPr>
          <w:rFonts w:ascii="Times New Roman" w:hAnsi="Times New Roman" w:cs="Times New Roman"/>
          <w:sz w:val="24"/>
          <w:szCs w:val="24"/>
        </w:rPr>
        <w:t>ke</w:t>
      </w:r>
      <w:r w:rsidR="00334941">
        <w:rPr>
          <w:rFonts w:ascii="Times New Roman" w:hAnsi="Times New Roman" w:cs="Times New Roman"/>
          <w:sz w:val="24"/>
          <w:szCs w:val="24"/>
        </w:rPr>
        <w:t xml:space="preserve"> 5 punktid 2 ja 3</w:t>
      </w:r>
      <w:r w:rsidR="00184D84">
        <w:rPr>
          <w:rFonts w:ascii="Times New Roman" w:hAnsi="Times New Roman" w:cs="Times New Roman"/>
          <w:sz w:val="24"/>
          <w:szCs w:val="24"/>
        </w:rPr>
        <w:t xml:space="preserve"> </w:t>
      </w:r>
      <w:r w:rsidR="00334941">
        <w:rPr>
          <w:rFonts w:ascii="Times New Roman" w:hAnsi="Times New Roman" w:cs="Times New Roman"/>
          <w:sz w:val="24"/>
          <w:szCs w:val="24"/>
        </w:rPr>
        <w:t>muudetakse ning sõnastatakse järgmiselt:</w:t>
      </w:r>
      <w:r w:rsidR="552398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4A2397" w14:textId="77777777" w:rsidR="00334941" w:rsidRDefault="00334941" w:rsidP="0090163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5C0E93" w14:textId="77777777" w:rsidR="00215958" w:rsidRDefault="00334941" w:rsidP="00901632">
      <w:pPr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6749E9">
        <w:rPr>
          <w:rFonts w:ascii="Times New Roman" w:hAnsi="Times New Roman" w:cs="Times New Roman"/>
          <w:sz w:val="24"/>
          <w:szCs w:val="24"/>
        </w:rPr>
        <w:t>„</w:t>
      </w:r>
      <w:r w:rsidRPr="006749E9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2) uuringu erialase </w:t>
      </w:r>
      <w:r w:rsidRPr="00BC691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hindamise </w:t>
      </w:r>
      <w:r w:rsidRPr="0003612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tasu Ravimiametile käesoleva paragrahvi lõike 10 alusel kehtestatud määruse kohaselt;</w:t>
      </w:r>
    </w:p>
    <w:p w14:paraId="24444AA6" w14:textId="37742A69" w:rsidR="00334941" w:rsidRPr="00036127" w:rsidRDefault="00334941" w:rsidP="00901632">
      <w:pPr>
        <w:jc w:val="both"/>
        <w:rPr>
          <w:rFonts w:ascii="Times New Roman" w:hAnsi="Times New Roman" w:cs="Times New Roman"/>
          <w:sz w:val="24"/>
          <w:szCs w:val="24"/>
        </w:rPr>
      </w:pPr>
      <w:r w:rsidRPr="0003612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lastRenderedPageBreak/>
        <w:t xml:space="preserve">3) uuringu olulise muudatuse erialase hindamise tasu </w:t>
      </w:r>
      <w:r w:rsidRPr="00036127">
        <w:rPr>
          <w:rFonts w:ascii="Times New Roman" w:hAnsi="Times New Roman" w:cs="Times New Roman"/>
          <w:color w:val="202020"/>
          <w:sz w:val="24"/>
          <w:szCs w:val="24"/>
        </w:rPr>
        <w:t>Ravimiametile</w:t>
      </w:r>
      <w:r w:rsidRPr="0003612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käesoleva paragrahvi lõike 10 alusel kehtestatud määruse kohaselt</w:t>
      </w:r>
      <w:r w:rsidR="006202D5" w:rsidRPr="0003612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.</w:t>
      </w:r>
      <w:r w:rsidRPr="0003612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“;</w:t>
      </w:r>
    </w:p>
    <w:p w14:paraId="121E6400" w14:textId="77777777" w:rsidR="00901632" w:rsidRPr="00036127" w:rsidRDefault="00901632" w:rsidP="00901632">
      <w:pPr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11D93E26" w14:textId="5219729F" w:rsidR="005D0D6B" w:rsidRDefault="00BB7948" w:rsidP="00901632">
      <w:pPr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036127"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8</w:t>
      </w:r>
      <w:r w:rsidR="00334941" w:rsidRPr="00036127"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)</w:t>
      </w:r>
      <w:r w:rsidR="00334941" w:rsidRPr="0003612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3C19C2" w:rsidRPr="0003612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paragrahvi 26 lõi</w:t>
      </w:r>
      <w:r w:rsidR="006F7AF4" w:rsidRPr="0003612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g</w:t>
      </w:r>
      <w:r w:rsidR="00AF103E" w:rsidRPr="0003612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et</w:t>
      </w:r>
      <w:r w:rsidR="003C19C2" w:rsidRPr="0003612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1 </w:t>
      </w:r>
      <w:r w:rsidR="00206595" w:rsidRPr="0003612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täiendatakse</w:t>
      </w:r>
      <w:r w:rsidR="0020659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pärast sõna „</w:t>
      </w:r>
      <w:r w:rsidR="005D0D6B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veebilehel</w:t>
      </w:r>
      <w:r w:rsidR="0020659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“ </w:t>
      </w:r>
      <w:r w:rsidR="004A4714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sõnadega</w:t>
      </w:r>
      <w:r w:rsidR="0020659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„</w:t>
      </w:r>
      <w:commentRangeStart w:id="9"/>
      <w:r w:rsidR="001F749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ja esitab </w:t>
      </w:r>
      <w:ins w:id="10" w:author="Mari Koik" w:date="2024-05-10T13:48:00Z">
        <w:r w:rsidR="002A108C">
          <w:rPr>
            <w:rFonts w:ascii="Times New Roman" w:hAnsi="Times New Roman" w:cs="Times New Roman"/>
            <w:color w:val="202020"/>
            <w:sz w:val="24"/>
            <w:szCs w:val="24"/>
            <w:shd w:val="clear" w:color="auto" w:fill="FFFFFF"/>
          </w:rPr>
          <w:t xml:space="preserve">loetelu </w:t>
        </w:r>
      </w:ins>
      <w:r w:rsidR="00CB4FB8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Ravimiametile </w:t>
      </w:r>
      <w:commentRangeEnd w:id="9"/>
      <w:r w:rsidR="00670B52">
        <w:rPr>
          <w:rStyle w:val="Kommentaariviide"/>
          <w:rFonts w:asciiTheme="minorHAnsi" w:hAnsiTheme="minorHAnsi" w:cstheme="minorBidi"/>
        </w:rPr>
        <w:commentReference w:id="9"/>
      </w:r>
      <w:del w:id="11" w:author="Mari Koik" w:date="2024-05-10T13:48:00Z">
        <w:r w:rsidR="00CB4FB8" w:rsidDel="002A108C">
          <w:rPr>
            <w:rFonts w:ascii="Times New Roman" w:hAnsi="Times New Roman" w:cs="Times New Roman"/>
            <w:color w:val="202020"/>
            <w:sz w:val="24"/>
            <w:szCs w:val="24"/>
            <w:shd w:val="clear" w:color="auto" w:fill="FFFFFF"/>
          </w:rPr>
          <w:delText>nende meditsiiniseadmete loetelu</w:delText>
        </w:r>
        <w:r w:rsidR="00D96B91" w:rsidDel="002A108C">
          <w:rPr>
            <w:rFonts w:ascii="Times New Roman" w:hAnsi="Times New Roman" w:cs="Times New Roman"/>
            <w:color w:val="202020"/>
            <w:sz w:val="24"/>
            <w:szCs w:val="24"/>
            <w:shd w:val="clear" w:color="auto" w:fill="FFFFFF"/>
          </w:rPr>
          <w:delText xml:space="preserve"> </w:delText>
        </w:r>
      </w:del>
      <w:r w:rsidR="00D96B9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kümne tööpäeva jooksul veebilehel avaldamisest</w:t>
      </w:r>
      <w:r w:rsidR="000620C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arvates</w:t>
      </w:r>
      <w:r w:rsidR="0020659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“;</w:t>
      </w:r>
    </w:p>
    <w:p w14:paraId="458284B3" w14:textId="77777777" w:rsidR="00901632" w:rsidRDefault="00901632" w:rsidP="00901632">
      <w:pPr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0E00CF6F" w14:textId="5B7E4A7D" w:rsidR="004A7B4E" w:rsidRDefault="00842CA3" w:rsidP="009016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901632" w:rsidRPr="004A471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901632">
        <w:rPr>
          <w:rFonts w:ascii="Times New Roman" w:hAnsi="Times New Roman" w:cs="Times New Roman"/>
          <w:sz w:val="24"/>
          <w:szCs w:val="24"/>
        </w:rPr>
        <w:t xml:space="preserve"> paragrahvi 26 lõige 2</w:t>
      </w:r>
      <w:r w:rsidR="004A7B4E">
        <w:rPr>
          <w:rFonts w:ascii="Times New Roman" w:hAnsi="Times New Roman" w:cs="Times New Roman"/>
          <w:sz w:val="24"/>
          <w:szCs w:val="24"/>
        </w:rPr>
        <w:t xml:space="preserve"> tunnistatakse kehtetuks;</w:t>
      </w:r>
    </w:p>
    <w:p w14:paraId="2C415A2F" w14:textId="77777777" w:rsidR="00783EA9" w:rsidRDefault="00783EA9" w:rsidP="0090163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EDC597" w14:textId="70100D5A" w:rsidR="00783EA9" w:rsidRDefault="00783EA9" w:rsidP="00901632">
      <w:pPr>
        <w:jc w:val="both"/>
        <w:rPr>
          <w:rFonts w:ascii="Times New Roman" w:hAnsi="Times New Roman" w:cs="Times New Roman"/>
          <w:sz w:val="24"/>
          <w:szCs w:val="24"/>
        </w:rPr>
      </w:pPr>
      <w:r w:rsidRPr="00783EA9">
        <w:rPr>
          <w:rFonts w:ascii="Times New Roman" w:hAnsi="Times New Roman" w:cs="Times New Roman"/>
          <w:b/>
          <w:bCs/>
          <w:sz w:val="24"/>
          <w:szCs w:val="24"/>
        </w:rPr>
        <w:t>10)</w:t>
      </w:r>
      <w:r>
        <w:rPr>
          <w:rFonts w:ascii="Times New Roman" w:hAnsi="Times New Roman" w:cs="Times New Roman"/>
          <w:sz w:val="24"/>
          <w:szCs w:val="24"/>
        </w:rPr>
        <w:t xml:space="preserve"> seaduse 4. peatüki pealkiri muudetakse ja sõnastatakse järgmiselt:</w:t>
      </w:r>
    </w:p>
    <w:p w14:paraId="3FC274D7" w14:textId="77777777" w:rsidR="00783EA9" w:rsidRDefault="00783EA9" w:rsidP="0090163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1BD883" w14:textId="13D5E641" w:rsidR="00783EA9" w:rsidRDefault="00783EA9" w:rsidP="009016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commentRangeStart w:id="12"/>
      <w:r w:rsidRPr="00783EA9">
        <w:rPr>
          <w:rFonts w:ascii="Times New Roman" w:hAnsi="Times New Roman" w:cs="Times New Roman"/>
          <w:b/>
          <w:bCs/>
          <w:sz w:val="24"/>
          <w:szCs w:val="24"/>
        </w:rPr>
        <w:t>Riiklik ja haldusjärelevalve</w:t>
      </w:r>
      <w:commentRangeEnd w:id="12"/>
      <w:r w:rsidR="00E129C6">
        <w:rPr>
          <w:rStyle w:val="Kommentaariviide"/>
          <w:rFonts w:asciiTheme="minorHAnsi" w:hAnsiTheme="minorHAnsi" w:cstheme="minorBidi"/>
        </w:rPr>
        <w:commentReference w:id="12"/>
      </w:r>
      <w:r>
        <w:rPr>
          <w:rFonts w:ascii="Times New Roman" w:hAnsi="Times New Roman" w:cs="Times New Roman"/>
          <w:sz w:val="24"/>
          <w:szCs w:val="24"/>
        </w:rPr>
        <w:t>“;</w:t>
      </w:r>
    </w:p>
    <w:p w14:paraId="5800D0FB" w14:textId="77777777" w:rsidR="004A7B4E" w:rsidRDefault="004A7B4E" w:rsidP="0090163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337409" w14:textId="0EE0385A" w:rsidR="00B064C8" w:rsidRDefault="00B064C8" w:rsidP="00901632">
      <w:pPr>
        <w:jc w:val="both"/>
        <w:rPr>
          <w:rFonts w:ascii="Times New Roman" w:hAnsi="Times New Roman" w:cs="Times New Roman"/>
          <w:sz w:val="24"/>
          <w:szCs w:val="24"/>
        </w:rPr>
      </w:pPr>
      <w:r w:rsidRPr="00FF095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83EA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FF0954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1A6C">
        <w:rPr>
          <w:rFonts w:ascii="Times New Roman" w:hAnsi="Times New Roman" w:cs="Times New Roman"/>
          <w:sz w:val="24"/>
          <w:szCs w:val="24"/>
        </w:rPr>
        <w:t>paragrahv</w:t>
      </w:r>
      <w:r>
        <w:rPr>
          <w:rFonts w:ascii="Times New Roman" w:hAnsi="Times New Roman" w:cs="Times New Roman"/>
          <w:sz w:val="24"/>
          <w:szCs w:val="24"/>
        </w:rPr>
        <w:t xml:space="preserve"> 33 muudetakse ja sõnastatakse järgmiselt:</w:t>
      </w:r>
    </w:p>
    <w:p w14:paraId="71654089" w14:textId="77777777" w:rsidR="00B064C8" w:rsidRDefault="00B064C8" w:rsidP="0090163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9D8412" w14:textId="2124C2FB" w:rsidR="00010850" w:rsidRPr="00010850" w:rsidRDefault="00FF0FB1" w:rsidP="0090163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010850" w:rsidRPr="00010850">
        <w:rPr>
          <w:rFonts w:ascii="Times New Roman" w:hAnsi="Times New Roman" w:cs="Times New Roman"/>
          <w:b/>
          <w:bCs/>
          <w:sz w:val="24"/>
          <w:szCs w:val="24"/>
        </w:rPr>
        <w:t>§ 33. Riiklik ja haldusjärelevalve</w:t>
      </w:r>
    </w:p>
    <w:p w14:paraId="016688DB" w14:textId="77777777" w:rsidR="00010850" w:rsidRDefault="00010850" w:rsidP="0090163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233656" w14:textId="1B17F6DF" w:rsidR="00FF0FB1" w:rsidRPr="000C6FE0" w:rsidRDefault="00FF0FB1" w:rsidP="009016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Käesolevas seaduses </w:t>
      </w:r>
      <w:r w:rsidRPr="000C6FE0">
        <w:rPr>
          <w:rFonts w:ascii="Times New Roman" w:hAnsi="Times New Roman" w:cs="Times New Roman"/>
          <w:sz w:val="24"/>
          <w:szCs w:val="24"/>
        </w:rPr>
        <w:t xml:space="preserve">ja selle alusel kehtestatud õigusaktides ning Euroopa Parlamendi ja nõukogu määrustes (EL) 2017/745 ja (EL) 2017/746 sätestatud nõuete täitmise üle teeb riiklikku </w:t>
      </w:r>
      <w:r w:rsidR="00A22647" w:rsidRPr="000C6FE0">
        <w:rPr>
          <w:rFonts w:ascii="Times New Roman" w:hAnsi="Times New Roman" w:cs="Times New Roman"/>
          <w:sz w:val="24"/>
          <w:szCs w:val="24"/>
        </w:rPr>
        <w:t>ja haldus</w:t>
      </w:r>
      <w:r w:rsidRPr="000C6FE0">
        <w:rPr>
          <w:rFonts w:ascii="Times New Roman" w:hAnsi="Times New Roman" w:cs="Times New Roman"/>
          <w:sz w:val="24"/>
          <w:szCs w:val="24"/>
        </w:rPr>
        <w:t>järelevalvet Ravimiamet.</w:t>
      </w:r>
    </w:p>
    <w:p w14:paraId="763A86FB" w14:textId="77777777" w:rsidR="000C6FE0" w:rsidRPr="000C6FE0" w:rsidRDefault="000C6FE0" w:rsidP="00901632">
      <w:pPr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36C3296E" w14:textId="26EC16D6" w:rsidR="77F3B580" w:rsidRPr="000C6FE0" w:rsidRDefault="00FF0FB1" w:rsidP="00400E2F">
      <w:pPr>
        <w:rPr>
          <w:rFonts w:ascii="Times New Roman" w:hAnsi="Times New Roman" w:cs="Times New Roman"/>
          <w:sz w:val="24"/>
          <w:szCs w:val="24"/>
        </w:rPr>
      </w:pPr>
      <w:r w:rsidRPr="000C6FE0">
        <w:rPr>
          <w:rFonts w:ascii="Times New Roman" w:hAnsi="Times New Roman" w:cs="Times New Roman"/>
          <w:sz w:val="24"/>
          <w:szCs w:val="24"/>
        </w:rPr>
        <w:t xml:space="preserve">(2) </w:t>
      </w:r>
      <w:r w:rsidR="00DC1FA6" w:rsidRPr="000C6FE0">
        <w:rPr>
          <w:rFonts w:ascii="Times New Roman" w:hAnsi="Times New Roman" w:cs="Times New Roman"/>
          <w:sz w:val="24"/>
          <w:szCs w:val="24"/>
        </w:rPr>
        <w:t xml:space="preserve">Käesoleva seaduse 3. peatükis sätestatud nõuete täitmise üle </w:t>
      </w:r>
      <w:r w:rsidR="00CB56F9" w:rsidRPr="000C6FE0">
        <w:rPr>
          <w:rFonts w:ascii="Times New Roman" w:hAnsi="Times New Roman" w:cs="Times New Roman"/>
          <w:sz w:val="24"/>
          <w:szCs w:val="24"/>
        </w:rPr>
        <w:t xml:space="preserve">tervishoiuteenuse osutamisel </w:t>
      </w:r>
      <w:r w:rsidR="00DC1FA6" w:rsidRPr="000C6FE0">
        <w:rPr>
          <w:rFonts w:ascii="Times New Roman" w:hAnsi="Times New Roman" w:cs="Times New Roman"/>
          <w:sz w:val="24"/>
          <w:szCs w:val="24"/>
        </w:rPr>
        <w:t xml:space="preserve">teeb riiklikku </w:t>
      </w:r>
      <w:r w:rsidR="00CE4FB6" w:rsidRPr="000C6FE0">
        <w:rPr>
          <w:rFonts w:ascii="Times New Roman" w:hAnsi="Times New Roman" w:cs="Times New Roman"/>
          <w:sz w:val="24"/>
          <w:szCs w:val="24"/>
        </w:rPr>
        <w:t>ja haldus</w:t>
      </w:r>
      <w:r w:rsidR="00DC1FA6" w:rsidRPr="000C6FE0">
        <w:rPr>
          <w:rFonts w:ascii="Times New Roman" w:hAnsi="Times New Roman" w:cs="Times New Roman"/>
          <w:sz w:val="24"/>
          <w:szCs w:val="24"/>
        </w:rPr>
        <w:t>järelevalvet Terviseamet.“;</w:t>
      </w:r>
    </w:p>
    <w:p w14:paraId="279FAEF4" w14:textId="77777777" w:rsidR="00D97B8F" w:rsidRPr="000C6FE0" w:rsidRDefault="00D97B8F" w:rsidP="00334941">
      <w:pPr>
        <w:jc w:val="both"/>
        <w:rPr>
          <w:rFonts w:ascii="Arial" w:hAnsi="Arial" w:cs="Arial"/>
          <w:color w:val="202020"/>
          <w:sz w:val="21"/>
          <w:szCs w:val="21"/>
          <w:shd w:val="clear" w:color="auto" w:fill="FFFFFF"/>
        </w:rPr>
      </w:pPr>
    </w:p>
    <w:p w14:paraId="508231FC" w14:textId="4A3E3990" w:rsidR="00D97B8F" w:rsidRPr="006749E9" w:rsidRDefault="00FF0954" w:rsidP="00334941">
      <w:pPr>
        <w:jc w:val="both"/>
        <w:rPr>
          <w:rFonts w:ascii="Times New Roman" w:hAnsi="Times New Roman" w:cs="Times New Roman"/>
          <w:sz w:val="24"/>
          <w:szCs w:val="24"/>
        </w:rPr>
      </w:pPr>
      <w:r w:rsidRPr="000C6FE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83EA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C6FE0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0C6FE0"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</w:t>
      </w:r>
      <w:r w:rsidR="00F51543" w:rsidRPr="000C6FE0">
        <w:rPr>
          <w:rFonts w:ascii="Times New Roman" w:hAnsi="Times New Roman" w:cs="Times New Roman"/>
          <w:sz w:val="24"/>
          <w:szCs w:val="24"/>
        </w:rPr>
        <w:t>paragrahv</w:t>
      </w:r>
      <w:ins w:id="13" w:author="Mari Käbi" w:date="2024-05-07T14:22:00Z">
        <w:r w:rsidR="00E129C6">
          <w:rPr>
            <w:rFonts w:ascii="Times New Roman" w:hAnsi="Times New Roman" w:cs="Times New Roman"/>
            <w:sz w:val="24"/>
            <w:szCs w:val="24"/>
          </w:rPr>
          <w:t>i</w:t>
        </w:r>
      </w:ins>
      <w:r w:rsidR="00967D9A" w:rsidRPr="000C6FE0">
        <w:rPr>
          <w:rFonts w:ascii="Times New Roman" w:hAnsi="Times New Roman" w:cs="Times New Roman"/>
          <w:sz w:val="24"/>
          <w:szCs w:val="24"/>
        </w:rPr>
        <w:t xml:space="preserve"> 41</w:t>
      </w:r>
      <w:r w:rsidR="00967D9A" w:rsidRPr="000C6FE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67D9A" w:rsidRPr="000C6FE0">
        <w:rPr>
          <w:rFonts w:ascii="Times New Roman" w:hAnsi="Times New Roman" w:cs="Times New Roman"/>
          <w:sz w:val="24"/>
          <w:szCs w:val="24"/>
        </w:rPr>
        <w:t xml:space="preserve"> tekst muudetakse ja sõnastatakse järgmiselt:</w:t>
      </w:r>
    </w:p>
    <w:p w14:paraId="7C9AAAEF" w14:textId="7E136CB4" w:rsidR="000C6FE0" w:rsidRDefault="000C6FE0" w:rsidP="0033494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398152" w14:textId="5BE735FF" w:rsidR="009B48F8" w:rsidRDefault="00641AB1" w:rsidP="00074F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641AB1">
        <w:rPr>
          <w:rFonts w:ascii="Times New Roman" w:hAnsi="Times New Roman" w:cs="Times New Roman"/>
          <w:sz w:val="24"/>
          <w:szCs w:val="24"/>
        </w:rPr>
        <w:t xml:space="preserve">Kuni </w:t>
      </w:r>
      <w:bookmarkStart w:id="14" w:name="_Hlk166241600"/>
      <w:r w:rsidRPr="00641AB1">
        <w:rPr>
          <w:rFonts w:ascii="Times New Roman" w:hAnsi="Times New Roman" w:cs="Times New Roman"/>
          <w:sz w:val="24"/>
          <w:szCs w:val="24"/>
        </w:rPr>
        <w:t xml:space="preserve">Euroopa Parlamendi ja nõukogu </w:t>
      </w:r>
      <w:bookmarkEnd w:id="14"/>
      <w:r w:rsidRPr="00641AB1">
        <w:rPr>
          <w:rFonts w:ascii="Times New Roman" w:hAnsi="Times New Roman" w:cs="Times New Roman"/>
          <w:sz w:val="24"/>
          <w:szCs w:val="24"/>
        </w:rPr>
        <w:t>määruse (EL) 2017/745 artikli 12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41AB1">
        <w:rPr>
          <w:rFonts w:ascii="Times New Roman" w:hAnsi="Times New Roman" w:cs="Times New Roman"/>
          <w:sz w:val="24"/>
          <w:szCs w:val="24"/>
        </w:rPr>
        <w:t xml:space="preserve"> lõike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41AB1">
        <w:rPr>
          <w:rFonts w:ascii="Times New Roman" w:hAnsi="Times New Roman" w:cs="Times New Roman"/>
          <w:sz w:val="24"/>
          <w:szCs w:val="24"/>
        </w:rPr>
        <w:t xml:space="preserve"> 3 </w:t>
      </w:r>
      <w:r w:rsidR="008174CE">
        <w:rPr>
          <w:rFonts w:ascii="Times New Roman" w:hAnsi="Times New Roman" w:cs="Times New Roman"/>
          <w:sz w:val="24"/>
          <w:szCs w:val="24"/>
        </w:rPr>
        <w:t>ja</w:t>
      </w:r>
      <w:r w:rsidRPr="00641AB1">
        <w:rPr>
          <w:rFonts w:ascii="Times New Roman" w:hAnsi="Times New Roman" w:cs="Times New Roman"/>
          <w:sz w:val="24"/>
          <w:szCs w:val="24"/>
        </w:rPr>
        <w:t xml:space="preserve"> </w:t>
      </w:r>
      <w:ins w:id="15" w:author="Mari Koik" w:date="2024-05-10T13:53:00Z">
        <w:r w:rsidR="00670B52" w:rsidRPr="00670B52">
          <w:rPr>
            <w:rFonts w:ascii="Times New Roman" w:hAnsi="Times New Roman" w:cs="Times New Roman"/>
            <w:sz w:val="24"/>
            <w:szCs w:val="24"/>
          </w:rPr>
          <w:t xml:space="preserve">Euroopa Parlamendi ja nõukogu </w:t>
        </w:r>
      </w:ins>
      <w:r w:rsidRPr="00641AB1">
        <w:rPr>
          <w:rFonts w:ascii="Times New Roman" w:hAnsi="Times New Roman" w:cs="Times New Roman"/>
          <w:sz w:val="24"/>
          <w:szCs w:val="24"/>
        </w:rPr>
        <w:t>määruse (EL) 2017/746 artikli 113 lõike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41AB1">
        <w:rPr>
          <w:rFonts w:ascii="Times New Roman" w:hAnsi="Times New Roman" w:cs="Times New Roman"/>
          <w:sz w:val="24"/>
          <w:szCs w:val="24"/>
        </w:rPr>
        <w:t xml:space="preserve"> 3 sätestatud Euroopa meditsiiniseadmete andmebaasi</w:t>
      </w:r>
      <w:r w:rsidR="0066799B">
        <w:rPr>
          <w:rFonts w:ascii="Times New Roman" w:hAnsi="Times New Roman" w:cs="Times New Roman"/>
          <w:sz w:val="24"/>
          <w:szCs w:val="24"/>
        </w:rPr>
        <w:t xml:space="preserve"> kasutusele võtmiseni </w:t>
      </w:r>
      <w:r w:rsidRPr="00641AB1">
        <w:rPr>
          <w:rFonts w:ascii="Times New Roman" w:hAnsi="Times New Roman" w:cs="Times New Roman"/>
          <w:sz w:val="24"/>
          <w:szCs w:val="24"/>
        </w:rPr>
        <w:t xml:space="preserve">toimub teabevahetus </w:t>
      </w:r>
      <w:r w:rsidR="009E2A6D" w:rsidRPr="009E2A6D">
        <w:rPr>
          <w:rFonts w:ascii="Times New Roman" w:hAnsi="Times New Roman" w:cs="Times New Roman"/>
          <w:sz w:val="24"/>
          <w:szCs w:val="24"/>
        </w:rPr>
        <w:t xml:space="preserve">käesoleva seaduse 2022. aasta 31. detsembrini kehtinud redaktsiooni </w:t>
      </w:r>
      <w:r w:rsidR="008174CE">
        <w:rPr>
          <w:rFonts w:ascii="Times New Roman" w:hAnsi="Times New Roman" w:cs="Times New Roman"/>
          <w:sz w:val="24"/>
          <w:szCs w:val="24"/>
        </w:rPr>
        <w:t>ja</w:t>
      </w:r>
      <w:r w:rsidR="00877086">
        <w:rPr>
          <w:rFonts w:ascii="Times New Roman" w:hAnsi="Times New Roman" w:cs="Times New Roman"/>
          <w:sz w:val="24"/>
          <w:szCs w:val="24"/>
        </w:rPr>
        <w:t xml:space="preserve"> selle alusel kehtestatud määruste </w:t>
      </w:r>
      <w:r w:rsidR="0014212E">
        <w:rPr>
          <w:rFonts w:ascii="Times New Roman" w:hAnsi="Times New Roman" w:cs="Times New Roman"/>
          <w:sz w:val="24"/>
          <w:szCs w:val="24"/>
        </w:rPr>
        <w:t>alusel</w:t>
      </w:r>
      <w:r w:rsidR="008174CE">
        <w:rPr>
          <w:rFonts w:ascii="Times New Roman" w:hAnsi="Times New Roman" w:cs="Times New Roman"/>
          <w:sz w:val="24"/>
          <w:szCs w:val="24"/>
        </w:rPr>
        <w:t>,</w:t>
      </w:r>
      <w:r w:rsidR="00D54AF6">
        <w:rPr>
          <w:rFonts w:ascii="Times New Roman" w:hAnsi="Times New Roman" w:cs="Times New Roman"/>
          <w:sz w:val="24"/>
          <w:szCs w:val="24"/>
        </w:rPr>
        <w:t xml:space="preserve"> arvestades et pädev asutus on Ravimiamet</w:t>
      </w:r>
      <w:r w:rsidRPr="00641AB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DA0473">
        <w:rPr>
          <w:rFonts w:ascii="Times New Roman" w:hAnsi="Times New Roman" w:cs="Times New Roman"/>
          <w:sz w:val="24"/>
          <w:szCs w:val="24"/>
        </w:rPr>
        <w:t>.</w:t>
      </w:r>
    </w:p>
    <w:p w14:paraId="12600C4B" w14:textId="77777777" w:rsidR="000C6FE0" w:rsidRPr="00B35D7B" w:rsidRDefault="000C6FE0" w:rsidP="00074F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69E3B3" w14:textId="08ED1FF1" w:rsidR="00BF678C" w:rsidRDefault="00BF678C" w:rsidP="00074FE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55A26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="003D7184">
        <w:rPr>
          <w:rFonts w:ascii="Times New Roman" w:hAnsi="Times New Roman" w:cs="Times New Roman"/>
          <w:b/>
          <w:bCs/>
          <w:sz w:val="24"/>
          <w:szCs w:val="24"/>
        </w:rPr>
        <w:t>Ravikindlustuse seaduse</w:t>
      </w:r>
      <w:r w:rsidRPr="00C55A26">
        <w:rPr>
          <w:rFonts w:ascii="Times New Roman" w:hAnsi="Times New Roman" w:cs="Times New Roman"/>
          <w:b/>
          <w:bCs/>
          <w:sz w:val="24"/>
          <w:szCs w:val="24"/>
        </w:rPr>
        <w:t xml:space="preserve"> muutmine</w:t>
      </w:r>
    </w:p>
    <w:p w14:paraId="6D72E720" w14:textId="77777777" w:rsidR="003D7184" w:rsidRPr="00C55A26" w:rsidRDefault="003D7184" w:rsidP="00BF678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D6D7983" w14:textId="03B5C06B" w:rsidR="003D7184" w:rsidRDefault="003D7184" w:rsidP="00BF678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Ravikindlustuse</w:t>
      </w:r>
      <w:r w:rsidR="00BF678C" w:rsidRPr="00C55A26">
        <w:rPr>
          <w:rFonts w:ascii="Times New Roman" w:hAnsi="Times New Roman" w:cs="Times New Roman"/>
          <w:sz w:val="24"/>
          <w:szCs w:val="24"/>
        </w:rPr>
        <w:t xml:space="preserve"> seaduse</w:t>
      </w:r>
      <w:r>
        <w:rPr>
          <w:rFonts w:ascii="Times New Roman" w:hAnsi="Times New Roman" w:cs="Times New Roman"/>
          <w:sz w:val="24"/>
          <w:szCs w:val="24"/>
        </w:rPr>
        <w:t xml:space="preserve"> § 48</w:t>
      </w:r>
      <w:r w:rsidR="00ED0ADB" w:rsidRPr="00ED0ADB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lõikes 6 asendatakse sõna „Terviseamet“ sõnaga „Ravimiamet“.</w:t>
      </w:r>
    </w:p>
    <w:p w14:paraId="6813F011" w14:textId="77777777" w:rsidR="003D7184" w:rsidRDefault="003D7184" w:rsidP="00BF678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D9B05D" w14:textId="44548F9C" w:rsidR="00ED16AF" w:rsidRPr="00E90783" w:rsidRDefault="00ED16AF" w:rsidP="00334530">
      <w:pPr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E9078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§ </w:t>
      </w:r>
      <w:r w:rsidR="002B348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3</w:t>
      </w:r>
      <w:r w:rsidRPr="00E9078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. Reklaamiseaduse muutmine</w:t>
      </w:r>
    </w:p>
    <w:p w14:paraId="36ADB39C" w14:textId="77777777" w:rsidR="00ED16AF" w:rsidRPr="00E90783" w:rsidRDefault="00ED16AF" w:rsidP="0033453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0C72C41" w14:textId="1EE3853B" w:rsidR="00ED16AF" w:rsidRDefault="00ED16AF" w:rsidP="0033453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90783">
        <w:rPr>
          <w:rFonts w:ascii="Times New Roman" w:hAnsi="Times New Roman" w:cs="Times New Roman"/>
          <w:sz w:val="24"/>
          <w:szCs w:val="24"/>
          <w:shd w:val="clear" w:color="auto" w:fill="FFFFFF"/>
        </w:rPr>
        <w:t>Reklaamiseaduses tehakse järgmised muudatused:</w:t>
      </w:r>
    </w:p>
    <w:p w14:paraId="76EA621D" w14:textId="77777777" w:rsidR="00600BC5" w:rsidRPr="00E90783" w:rsidRDefault="00600BC5" w:rsidP="0033453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FA301CB" w14:textId="330C1045" w:rsidR="00E90783" w:rsidRPr="00E90783" w:rsidRDefault="00E90783" w:rsidP="00334530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bookmarkStart w:id="16" w:name="para30lg2p2"/>
      <w:r w:rsidRPr="00E9078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1)</w:t>
      </w:r>
      <w:r w:rsidRPr="00E9078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paragrahvi 30 lõike 2 punktid 1 ja 2 muudetakse </w:t>
      </w:r>
      <w:r w:rsidR="004107D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ning</w:t>
      </w:r>
      <w:r w:rsidRPr="00E9078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sõnastatakse järgmiselt:</w:t>
      </w:r>
    </w:p>
    <w:bookmarkEnd w:id="16"/>
    <w:p w14:paraId="49C95F5A" w14:textId="77777777" w:rsidR="003255EA" w:rsidRDefault="003255EA" w:rsidP="0033453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0BDB430" w14:textId="318155E7" w:rsidR="00E90783" w:rsidRPr="00441705" w:rsidRDefault="00E90783" w:rsidP="00334530">
      <w:pPr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DA4C7B">
        <w:rPr>
          <w:rFonts w:ascii="Times New Roman" w:hAnsi="Times New Roman" w:cs="Times New Roman"/>
          <w:sz w:val="24"/>
          <w:szCs w:val="24"/>
          <w:shd w:val="clear" w:color="auto" w:fill="FFFFFF"/>
        </w:rPr>
        <w:t>„</w:t>
      </w:r>
      <w:r w:rsidRPr="00DA4C7B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1)</w:t>
      </w:r>
      <w:r w:rsidR="00763F5E" w:rsidRPr="00DA4C7B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Pr="0044170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Ravimiamet</w:t>
      </w:r>
      <w:r w:rsidRPr="008B3B7B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käesoleva seaduse 2. peatükis ja §-s 18 sätestatud nõuete </w:t>
      </w:r>
      <w:r w:rsidRPr="0019423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järgimise</w:t>
      </w:r>
      <w:r w:rsidRPr="008B3B7B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üle ravimi reklaamis</w:t>
      </w:r>
      <w:r w:rsidR="00763F5E" w:rsidRPr="008B3B7B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ja </w:t>
      </w:r>
      <w:r w:rsidR="00763F5E" w:rsidRPr="004417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käesoleva seaduse 2. peatükis sätestatud nõuete </w:t>
      </w:r>
      <w:r w:rsidR="00763F5E" w:rsidRPr="0019423F">
        <w:rPr>
          <w:rFonts w:ascii="Times New Roman" w:hAnsi="Times New Roman" w:cs="Times New Roman"/>
          <w:sz w:val="24"/>
          <w:szCs w:val="24"/>
          <w:shd w:val="clear" w:color="auto" w:fill="FFFFFF"/>
        </w:rPr>
        <w:t>järgimise</w:t>
      </w:r>
      <w:r w:rsidR="00763F5E" w:rsidRPr="00976F6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üle</w:t>
      </w:r>
      <w:r w:rsidR="00763F5E" w:rsidRPr="008B3B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meditsiiniseadme reklaamis</w:t>
      </w:r>
      <w:r w:rsidRPr="008B3B7B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;</w:t>
      </w:r>
    </w:p>
    <w:p w14:paraId="1C588888" w14:textId="3A2FCD02" w:rsidR="00ED16AF" w:rsidRPr="00DA4C7B" w:rsidRDefault="00E90783" w:rsidP="0033453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3B7B">
        <w:rPr>
          <w:rFonts w:ascii="Times New Roman" w:hAnsi="Times New Roman" w:cs="Times New Roman"/>
          <w:sz w:val="24"/>
          <w:szCs w:val="24"/>
          <w:shd w:val="clear" w:color="auto" w:fill="FFFFFF"/>
        </w:rPr>
        <w:t>2)</w:t>
      </w:r>
      <w:r w:rsidR="00763F5E" w:rsidRPr="008B3B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B3B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Terviseamet käesoleva seaduse 2. peatükis ja §-s 22 sätestatud nõuete </w:t>
      </w:r>
      <w:r w:rsidRPr="0019423F">
        <w:rPr>
          <w:rFonts w:ascii="Times New Roman" w:hAnsi="Times New Roman" w:cs="Times New Roman"/>
          <w:sz w:val="24"/>
          <w:szCs w:val="24"/>
          <w:shd w:val="clear" w:color="auto" w:fill="FFFFFF"/>
        </w:rPr>
        <w:t>järgimise</w:t>
      </w:r>
      <w:r w:rsidRPr="008B3B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üle </w:t>
      </w:r>
      <w:r w:rsidRPr="00441705">
        <w:rPr>
          <w:rFonts w:ascii="Times New Roman" w:hAnsi="Times New Roman" w:cs="Times New Roman"/>
          <w:sz w:val="24"/>
          <w:szCs w:val="24"/>
          <w:shd w:val="clear" w:color="auto" w:fill="FFFFFF"/>
        </w:rPr>
        <w:t>tervishoiuteenuse reklaamis</w:t>
      </w:r>
      <w:r w:rsidRPr="00DA4C7B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="00763F5E" w:rsidRPr="00DA4C7B">
        <w:rPr>
          <w:rFonts w:ascii="Times New Roman" w:hAnsi="Times New Roman" w:cs="Times New Roman"/>
          <w:sz w:val="24"/>
          <w:szCs w:val="24"/>
          <w:shd w:val="clear" w:color="auto" w:fill="FFFFFF"/>
        </w:rPr>
        <w:t>“;</w:t>
      </w:r>
    </w:p>
    <w:p w14:paraId="217A4B22" w14:textId="77777777" w:rsidR="00E90783" w:rsidRPr="00DA4C7B" w:rsidRDefault="00E90783" w:rsidP="0033453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EC41AB0" w14:textId="6656F6B9" w:rsidR="00E90783" w:rsidRPr="00DA4C7B" w:rsidRDefault="00E90783" w:rsidP="0033453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A4C7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2)</w:t>
      </w:r>
      <w:r w:rsidRPr="00DA4C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paragrahvi 36 lõike 2 punktid 1 ja 2 muudetakse </w:t>
      </w:r>
      <w:r w:rsidR="00DE4C32">
        <w:rPr>
          <w:rFonts w:ascii="Times New Roman" w:hAnsi="Times New Roman" w:cs="Times New Roman"/>
          <w:sz w:val="24"/>
          <w:szCs w:val="24"/>
          <w:shd w:val="clear" w:color="auto" w:fill="FFFFFF"/>
        </w:rPr>
        <w:t>ning</w:t>
      </w:r>
      <w:r w:rsidRPr="00DA4C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sõnastatakse järgmiselt:</w:t>
      </w:r>
    </w:p>
    <w:p w14:paraId="5664DD92" w14:textId="77777777" w:rsidR="003255EA" w:rsidRDefault="003255EA" w:rsidP="00334530">
      <w:pPr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0104B388" w14:textId="3C752054" w:rsidR="00E90783" w:rsidRPr="008B3B7B" w:rsidRDefault="00E90783" w:rsidP="00334530">
      <w:pPr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DA4C7B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lastRenderedPageBreak/>
        <w:t>„1)</w:t>
      </w:r>
      <w:r w:rsidR="00CF546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Pr="0044170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Ravimiamet</w:t>
      </w:r>
      <w:r w:rsidRPr="008B3B7B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käesoleva seaduse 2. peatükis </w:t>
      </w:r>
      <w:r w:rsidR="004F4010" w:rsidRPr="008B3B7B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ja </w:t>
      </w:r>
      <w:r w:rsidRPr="008B3B7B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§-s 18 sätestatud nõuete rikkumise korral ravimi reklaami </w:t>
      </w:r>
      <w:r w:rsidRPr="0013337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osas</w:t>
      </w:r>
      <w:r w:rsidR="004F4010" w:rsidRPr="0015136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13337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ja</w:t>
      </w:r>
      <w:r w:rsidR="004F4010" w:rsidRPr="008B3B7B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4F4010" w:rsidRPr="0044170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käesoleva seaduse 2. peatükis sätestatud nõuete rikkumise korral</w:t>
      </w:r>
      <w:r w:rsidR="004F4010" w:rsidRPr="008B3B7B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meditsiiniseadme reklaami </w:t>
      </w:r>
      <w:r w:rsidR="004F4010" w:rsidRPr="0013337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osas</w:t>
      </w:r>
      <w:r w:rsidRPr="008B3B7B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;</w:t>
      </w:r>
      <w:bookmarkStart w:id="17" w:name="para36lg2p2"/>
    </w:p>
    <w:bookmarkEnd w:id="17"/>
    <w:p w14:paraId="63FACEF7" w14:textId="4F1EEE65" w:rsidR="00E90783" w:rsidRPr="00E90783" w:rsidRDefault="00E90783" w:rsidP="0033453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3B7B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2)</w:t>
      </w:r>
      <w:r w:rsidR="00CF546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Pr="008B3B7B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Terviseamet käesoleva seaduse 2. peatükis ja §-s 22 sätestatud nõuete rikkumise korral tervishoiuteenuse reklaami </w:t>
      </w:r>
      <w:r w:rsidRPr="0013337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osas</w:t>
      </w:r>
      <w:r w:rsidRPr="008B3B7B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;“.</w:t>
      </w:r>
    </w:p>
    <w:p w14:paraId="1D754385" w14:textId="77777777" w:rsidR="00ED16AF" w:rsidRDefault="00ED16AF" w:rsidP="0033453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D1B3BCA" w14:textId="1AD1A3CD" w:rsidR="00934CEC" w:rsidRPr="000747D4" w:rsidRDefault="000747D4" w:rsidP="00334530">
      <w:pPr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0747D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§ </w:t>
      </w:r>
      <w:r w:rsidR="002B348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4</w:t>
      </w:r>
      <w:r w:rsidRPr="000747D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. </w:t>
      </w:r>
      <w:r w:rsidR="00934CEC" w:rsidRPr="000747D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Riigilõivuseaduse muutmine</w:t>
      </w:r>
    </w:p>
    <w:p w14:paraId="3436AA0B" w14:textId="77777777" w:rsidR="00934CEC" w:rsidRPr="000747D4" w:rsidRDefault="00934CEC" w:rsidP="00334530">
      <w:pPr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430F6A93" w14:textId="6C9318D2" w:rsidR="00934CEC" w:rsidRPr="000747D4" w:rsidRDefault="00934CEC" w:rsidP="0033453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747D4">
        <w:rPr>
          <w:rFonts w:ascii="Times New Roman" w:hAnsi="Times New Roman" w:cs="Times New Roman"/>
          <w:sz w:val="24"/>
          <w:szCs w:val="24"/>
          <w:shd w:val="clear" w:color="auto" w:fill="FFFFFF"/>
        </w:rPr>
        <w:t>Riigilõivuseaduses tehakse järgmised muudatused:</w:t>
      </w:r>
    </w:p>
    <w:p w14:paraId="52DA5447" w14:textId="77777777" w:rsidR="00934CEC" w:rsidRPr="000747D4" w:rsidRDefault="00934CEC" w:rsidP="0033453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9DF07AF" w14:textId="04657612" w:rsidR="00934CEC" w:rsidRPr="000747D4" w:rsidRDefault="00934CEC" w:rsidP="0033453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747D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1)</w:t>
      </w:r>
      <w:r w:rsidRPr="000747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747D4" w:rsidRPr="000747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seaduse </w:t>
      </w:r>
      <w:r w:rsidRPr="000747D4">
        <w:rPr>
          <w:rFonts w:ascii="Times New Roman" w:hAnsi="Times New Roman" w:cs="Times New Roman"/>
          <w:sz w:val="24"/>
          <w:szCs w:val="24"/>
          <w:shd w:val="clear" w:color="auto" w:fill="FFFFFF"/>
        </w:rPr>
        <w:t>12</w:t>
      </w:r>
      <w:r w:rsidR="000747D4" w:rsidRPr="000747D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0747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peatüki 1. jagu täiendatakse </w:t>
      </w:r>
      <w:r w:rsidR="000747D4" w:rsidRPr="000747D4">
        <w:rPr>
          <w:rFonts w:ascii="Times New Roman" w:hAnsi="Times New Roman" w:cs="Times New Roman"/>
          <w:sz w:val="24"/>
          <w:szCs w:val="24"/>
          <w:shd w:val="clear" w:color="auto" w:fill="FFFFFF"/>
        </w:rPr>
        <w:t>4. jaotisega järgmises sõna</w:t>
      </w:r>
      <w:r w:rsidR="00151367">
        <w:rPr>
          <w:rFonts w:ascii="Times New Roman" w:hAnsi="Times New Roman" w:cs="Times New Roman"/>
          <w:sz w:val="24"/>
          <w:szCs w:val="24"/>
          <w:shd w:val="clear" w:color="auto" w:fill="FFFFFF"/>
        </w:rPr>
        <w:t>s</w:t>
      </w:r>
      <w:r w:rsidR="000747D4" w:rsidRPr="000747D4">
        <w:rPr>
          <w:rFonts w:ascii="Times New Roman" w:hAnsi="Times New Roman" w:cs="Times New Roman"/>
          <w:sz w:val="24"/>
          <w:szCs w:val="24"/>
          <w:shd w:val="clear" w:color="auto" w:fill="FFFFFF"/>
        </w:rPr>
        <w:t>tuses:</w:t>
      </w:r>
    </w:p>
    <w:p w14:paraId="74DE2CEC" w14:textId="77777777" w:rsidR="000747D4" w:rsidRPr="000747D4" w:rsidRDefault="000747D4" w:rsidP="0033453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02AB2F2" w14:textId="64252278" w:rsidR="000747D4" w:rsidRPr="000747D4" w:rsidRDefault="000747D4" w:rsidP="000747D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5DDC">
        <w:rPr>
          <w:rFonts w:ascii="Times New Roman" w:hAnsi="Times New Roman" w:cs="Times New Roman"/>
          <w:sz w:val="24"/>
          <w:szCs w:val="24"/>
        </w:rPr>
        <w:t>„</w:t>
      </w:r>
      <w:r w:rsidRPr="000747D4">
        <w:rPr>
          <w:rFonts w:ascii="Times New Roman" w:hAnsi="Times New Roman" w:cs="Times New Roman"/>
          <w:b/>
          <w:bCs/>
          <w:sz w:val="24"/>
          <w:szCs w:val="24"/>
        </w:rPr>
        <w:t>4. jaotis</w:t>
      </w:r>
    </w:p>
    <w:p w14:paraId="5F0A6A3C" w14:textId="77777777" w:rsidR="000D778E" w:rsidRDefault="000747D4" w:rsidP="000747D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747D4">
        <w:rPr>
          <w:rFonts w:ascii="Times New Roman" w:hAnsi="Times New Roman" w:cs="Times New Roman"/>
          <w:b/>
          <w:bCs/>
          <w:sz w:val="24"/>
          <w:szCs w:val="24"/>
        </w:rPr>
        <w:t>Meditsiiniseadme seaduse alusel tehtavad toimingud</w:t>
      </w:r>
    </w:p>
    <w:p w14:paraId="11DEB08F" w14:textId="0A3FB897" w:rsidR="000747D4" w:rsidRPr="000747D4" w:rsidRDefault="000747D4" w:rsidP="000747D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F01331A" w14:textId="77777777" w:rsidR="008174CE" w:rsidRPr="00E75850" w:rsidRDefault="000747D4" w:rsidP="0083025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5850">
        <w:rPr>
          <w:rFonts w:ascii="Times New Roman" w:hAnsi="Times New Roman" w:cs="Times New Roman"/>
          <w:b/>
          <w:bCs/>
          <w:sz w:val="24"/>
          <w:szCs w:val="24"/>
        </w:rPr>
        <w:t>§ 28</w:t>
      </w:r>
      <w:r w:rsidR="00AF382F" w:rsidRPr="00E75850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AF382F" w:rsidRPr="00E758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3</w:t>
      </w:r>
      <w:r w:rsidRPr="00E7585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46EEB" w:rsidRPr="00E758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75850">
        <w:rPr>
          <w:rFonts w:ascii="Times New Roman" w:hAnsi="Times New Roman" w:cs="Times New Roman"/>
          <w:b/>
          <w:bCs/>
          <w:sz w:val="24"/>
          <w:szCs w:val="24"/>
        </w:rPr>
        <w:t>Meditsiiniseadme kliinilise uuringu tegemise taotluse ja</w:t>
      </w:r>
      <w:r w:rsidR="00B46EEB" w:rsidRPr="00E758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A5DD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in </w:t>
      </w:r>
      <w:proofErr w:type="spellStart"/>
      <w:r w:rsidRPr="000A5DDC">
        <w:rPr>
          <w:rFonts w:ascii="Times New Roman" w:hAnsi="Times New Roman" w:cs="Times New Roman"/>
          <w:b/>
          <w:bCs/>
          <w:i/>
          <w:iCs/>
          <w:sz w:val="24"/>
          <w:szCs w:val="24"/>
        </w:rPr>
        <w:t>vitro</w:t>
      </w:r>
      <w:proofErr w:type="spellEnd"/>
      <w:r w:rsidR="00B46EEB" w:rsidRPr="00E758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75850">
        <w:rPr>
          <w:rFonts w:ascii="Times New Roman" w:hAnsi="Times New Roman" w:cs="Times New Roman"/>
          <w:b/>
          <w:bCs/>
          <w:sz w:val="24"/>
          <w:szCs w:val="24"/>
        </w:rPr>
        <w:t>diagnostikameditsiiniseadme toimivusuuringu tegemise taotluse läbivaatamine</w:t>
      </w:r>
    </w:p>
    <w:p w14:paraId="27281985" w14:textId="499922BD" w:rsidR="000747D4" w:rsidRPr="00E75850" w:rsidRDefault="000747D4" w:rsidP="0083025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67C64D" w14:textId="46774107" w:rsidR="000747D4" w:rsidRPr="00E75850" w:rsidRDefault="000747D4" w:rsidP="00830255">
      <w:pPr>
        <w:jc w:val="both"/>
        <w:rPr>
          <w:rFonts w:ascii="Times New Roman" w:hAnsi="Times New Roman" w:cs="Times New Roman"/>
          <w:sz w:val="24"/>
          <w:szCs w:val="24"/>
        </w:rPr>
      </w:pPr>
      <w:r w:rsidRPr="00E75850">
        <w:rPr>
          <w:rFonts w:ascii="Times New Roman" w:hAnsi="Times New Roman" w:cs="Times New Roman"/>
          <w:sz w:val="24"/>
          <w:szCs w:val="24"/>
        </w:rPr>
        <w:t>(1) Meditsiiniseadme kliinilise uuringu tegemise taotluse läbivaatamise eest tasutakse riigilõivu 210 eurot.</w:t>
      </w:r>
    </w:p>
    <w:p w14:paraId="294A6698" w14:textId="77777777" w:rsidR="008174CE" w:rsidRPr="00E75850" w:rsidRDefault="008174CE" w:rsidP="0083025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140265" w14:textId="77777777" w:rsidR="008174CE" w:rsidRDefault="000747D4" w:rsidP="00830255">
      <w:pPr>
        <w:jc w:val="both"/>
        <w:rPr>
          <w:rFonts w:ascii="Times New Roman" w:hAnsi="Times New Roman" w:cs="Times New Roman"/>
          <w:sz w:val="24"/>
          <w:szCs w:val="24"/>
        </w:rPr>
      </w:pPr>
      <w:r w:rsidRPr="00E75850">
        <w:rPr>
          <w:rFonts w:ascii="Times New Roman" w:hAnsi="Times New Roman" w:cs="Times New Roman"/>
          <w:sz w:val="24"/>
          <w:szCs w:val="24"/>
        </w:rPr>
        <w:t>(2)</w:t>
      </w:r>
      <w:r w:rsidR="00480396" w:rsidRPr="00E75850">
        <w:rPr>
          <w:rFonts w:ascii="Times New Roman" w:hAnsi="Times New Roman" w:cs="Times New Roman"/>
          <w:sz w:val="24"/>
          <w:szCs w:val="24"/>
        </w:rPr>
        <w:t xml:space="preserve"> </w:t>
      </w:r>
      <w:r w:rsidRPr="00E75850">
        <w:rPr>
          <w:rFonts w:ascii="Times New Roman" w:hAnsi="Times New Roman" w:cs="Times New Roman"/>
          <w:i/>
          <w:iCs/>
          <w:sz w:val="24"/>
          <w:szCs w:val="24"/>
        </w:rPr>
        <w:t xml:space="preserve">In </w:t>
      </w:r>
      <w:proofErr w:type="spellStart"/>
      <w:r w:rsidRPr="00E75850">
        <w:rPr>
          <w:rFonts w:ascii="Times New Roman" w:hAnsi="Times New Roman" w:cs="Times New Roman"/>
          <w:i/>
          <w:iCs/>
          <w:sz w:val="24"/>
          <w:szCs w:val="24"/>
        </w:rPr>
        <w:t>vitro</w:t>
      </w:r>
      <w:proofErr w:type="spellEnd"/>
      <w:r w:rsidR="00480396" w:rsidRPr="00E75850">
        <w:rPr>
          <w:rFonts w:ascii="Times New Roman" w:hAnsi="Times New Roman" w:cs="Times New Roman"/>
          <w:sz w:val="24"/>
          <w:szCs w:val="24"/>
        </w:rPr>
        <w:t xml:space="preserve"> </w:t>
      </w:r>
      <w:r w:rsidRPr="00E75850">
        <w:rPr>
          <w:rFonts w:ascii="Times New Roman" w:hAnsi="Times New Roman" w:cs="Times New Roman"/>
          <w:sz w:val="24"/>
          <w:szCs w:val="24"/>
        </w:rPr>
        <w:t>diagnostikameditsiiniseadme toimivusuuringu tegemise taotluse läbivaatamise eest tasutakse riigilõivu 210 eurot.</w:t>
      </w:r>
    </w:p>
    <w:p w14:paraId="502F60A6" w14:textId="4E092A9B" w:rsidR="000747D4" w:rsidRPr="000747D4" w:rsidRDefault="000747D4" w:rsidP="0083025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B86193" w14:textId="77777777" w:rsidR="000D778E" w:rsidRDefault="000747D4" w:rsidP="0083025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382F">
        <w:rPr>
          <w:rFonts w:ascii="Times New Roman" w:hAnsi="Times New Roman" w:cs="Times New Roman"/>
          <w:b/>
          <w:bCs/>
          <w:sz w:val="24"/>
          <w:szCs w:val="24"/>
        </w:rPr>
        <w:t>§ 28</w:t>
      </w:r>
      <w:r w:rsidR="00AF382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AF382F" w:rsidRPr="00AF382F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4</w:t>
      </w:r>
      <w:r w:rsidRPr="00AF382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33D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382F">
        <w:rPr>
          <w:rFonts w:ascii="Times New Roman" w:hAnsi="Times New Roman" w:cs="Times New Roman"/>
          <w:b/>
          <w:bCs/>
          <w:sz w:val="24"/>
          <w:szCs w:val="24"/>
        </w:rPr>
        <w:t>Vabamüügi sertifikaadi ja selle duplikaadi väljastamine</w:t>
      </w:r>
    </w:p>
    <w:p w14:paraId="449B90A1" w14:textId="50B4674E" w:rsidR="000747D4" w:rsidRPr="00AF382F" w:rsidRDefault="000747D4" w:rsidP="0083025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F083F8A" w14:textId="60433ED7" w:rsidR="000747D4" w:rsidRPr="000747D4" w:rsidRDefault="000747D4" w:rsidP="00830255">
      <w:pPr>
        <w:jc w:val="both"/>
        <w:rPr>
          <w:rFonts w:ascii="Times New Roman" w:hAnsi="Times New Roman" w:cs="Times New Roman"/>
          <w:sz w:val="24"/>
          <w:szCs w:val="24"/>
        </w:rPr>
      </w:pPr>
      <w:r w:rsidRPr="00E75850">
        <w:rPr>
          <w:rFonts w:ascii="Times New Roman" w:hAnsi="Times New Roman" w:cs="Times New Roman"/>
          <w:sz w:val="24"/>
          <w:szCs w:val="24"/>
        </w:rPr>
        <w:t>(1) Vabamüügi sertifikaadi väljastamise</w:t>
      </w:r>
      <w:del w:id="18" w:author="Mari Koik" w:date="2024-05-10T14:16:00Z">
        <w:r w:rsidRPr="00E75850" w:rsidDel="00C268BB">
          <w:rPr>
            <w:rFonts w:ascii="Times New Roman" w:hAnsi="Times New Roman" w:cs="Times New Roman"/>
            <w:sz w:val="24"/>
            <w:szCs w:val="24"/>
          </w:rPr>
          <w:delText>ks</w:delText>
        </w:r>
      </w:del>
      <w:ins w:id="19" w:author="Mari Koik" w:date="2024-05-10T14:16:00Z">
        <w:r w:rsidR="00C268BB">
          <w:rPr>
            <w:rFonts w:ascii="Times New Roman" w:hAnsi="Times New Roman" w:cs="Times New Roman"/>
            <w:sz w:val="24"/>
            <w:szCs w:val="24"/>
          </w:rPr>
          <w:t xml:space="preserve"> eest</w:t>
        </w:r>
      </w:ins>
      <w:r w:rsidRPr="00E75850">
        <w:rPr>
          <w:rFonts w:ascii="Times New Roman" w:hAnsi="Times New Roman" w:cs="Times New Roman"/>
          <w:sz w:val="24"/>
          <w:szCs w:val="24"/>
        </w:rPr>
        <w:t xml:space="preserve"> 45 päeva jooksul taotluse esitamisest arvates tasutakse riigilõivu 154 eurot.</w:t>
      </w:r>
    </w:p>
    <w:p w14:paraId="65E2D843" w14:textId="77777777" w:rsidR="008174CE" w:rsidRDefault="008174CE" w:rsidP="0083025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7A5CD0" w14:textId="01B05CC0" w:rsidR="000747D4" w:rsidRPr="00E75850" w:rsidRDefault="000747D4" w:rsidP="00830255">
      <w:pPr>
        <w:jc w:val="both"/>
        <w:rPr>
          <w:rFonts w:ascii="Times New Roman" w:hAnsi="Times New Roman" w:cs="Times New Roman"/>
          <w:sz w:val="24"/>
          <w:szCs w:val="24"/>
        </w:rPr>
      </w:pPr>
      <w:r w:rsidRPr="00E75850">
        <w:rPr>
          <w:rFonts w:ascii="Times New Roman" w:hAnsi="Times New Roman" w:cs="Times New Roman"/>
          <w:sz w:val="24"/>
          <w:szCs w:val="24"/>
        </w:rPr>
        <w:t>(2) Vabamüügi sertifikaadi duplikaadi väljastamise eest tasutakse riigilõivu 32 eurot.</w:t>
      </w:r>
    </w:p>
    <w:p w14:paraId="2F2D3CDA" w14:textId="77777777" w:rsidR="008174CE" w:rsidRPr="00E75850" w:rsidRDefault="008174CE" w:rsidP="0083025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1218F9" w14:textId="67141B32" w:rsidR="000D778E" w:rsidRDefault="000747D4" w:rsidP="00830255">
      <w:pPr>
        <w:jc w:val="both"/>
        <w:rPr>
          <w:rFonts w:ascii="Times New Roman" w:hAnsi="Times New Roman" w:cs="Times New Roman"/>
          <w:sz w:val="24"/>
          <w:szCs w:val="24"/>
        </w:rPr>
      </w:pPr>
      <w:r w:rsidRPr="00E75850">
        <w:rPr>
          <w:rFonts w:ascii="Times New Roman" w:hAnsi="Times New Roman" w:cs="Times New Roman"/>
          <w:sz w:val="24"/>
          <w:szCs w:val="24"/>
        </w:rPr>
        <w:t>(3) Isiku soovil vabamüügi sertifikaadi väljastamise</w:t>
      </w:r>
      <w:del w:id="20" w:author="Mari Koik" w:date="2024-05-10T14:16:00Z">
        <w:r w:rsidRPr="00E75850" w:rsidDel="00C268BB">
          <w:rPr>
            <w:rFonts w:ascii="Times New Roman" w:hAnsi="Times New Roman" w:cs="Times New Roman"/>
            <w:sz w:val="24"/>
            <w:szCs w:val="24"/>
          </w:rPr>
          <w:delText>ks</w:delText>
        </w:r>
      </w:del>
      <w:ins w:id="21" w:author="Mari Koik" w:date="2024-05-10T14:16:00Z">
        <w:r w:rsidR="00C268BB">
          <w:rPr>
            <w:rFonts w:ascii="Times New Roman" w:hAnsi="Times New Roman" w:cs="Times New Roman"/>
            <w:sz w:val="24"/>
            <w:szCs w:val="24"/>
          </w:rPr>
          <w:t xml:space="preserve"> eest</w:t>
        </w:r>
      </w:ins>
      <w:r w:rsidRPr="00E75850">
        <w:rPr>
          <w:rFonts w:ascii="Times New Roman" w:hAnsi="Times New Roman" w:cs="Times New Roman"/>
          <w:sz w:val="24"/>
          <w:szCs w:val="24"/>
        </w:rPr>
        <w:t xml:space="preserve"> viie tööpäeva jooksul taotluse esitamisest arvates tasutakse riigilõivu 308 eurot.</w:t>
      </w:r>
    </w:p>
    <w:p w14:paraId="63475C92" w14:textId="005CF7AD" w:rsidR="000747D4" w:rsidRPr="000747D4" w:rsidRDefault="000747D4" w:rsidP="0083025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B7320B" w14:textId="2983209A" w:rsidR="000747D4" w:rsidRDefault="000747D4" w:rsidP="0083025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382F">
        <w:rPr>
          <w:rFonts w:ascii="Times New Roman" w:hAnsi="Times New Roman" w:cs="Times New Roman"/>
          <w:b/>
          <w:bCs/>
          <w:sz w:val="24"/>
          <w:szCs w:val="24"/>
        </w:rPr>
        <w:t>§ 2</w:t>
      </w:r>
      <w:r w:rsidR="00AF382F">
        <w:rPr>
          <w:rFonts w:ascii="Times New Roman" w:hAnsi="Times New Roman" w:cs="Times New Roman"/>
          <w:b/>
          <w:bCs/>
          <w:sz w:val="24"/>
          <w:szCs w:val="24"/>
        </w:rPr>
        <w:t>85</w:t>
      </w:r>
      <w:r w:rsidR="00AF382F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5</w:t>
      </w:r>
      <w:r w:rsidRPr="00AF382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33D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commentRangeStart w:id="22"/>
      <w:proofErr w:type="spellStart"/>
      <w:r w:rsidRPr="00AF382F">
        <w:rPr>
          <w:rFonts w:ascii="Times New Roman" w:hAnsi="Times New Roman" w:cs="Times New Roman"/>
          <w:b/>
          <w:bCs/>
          <w:sz w:val="24"/>
          <w:szCs w:val="24"/>
        </w:rPr>
        <w:t>Vastavushindamisasutuse</w:t>
      </w:r>
      <w:proofErr w:type="spellEnd"/>
      <w:r w:rsidRPr="00AF382F">
        <w:rPr>
          <w:rFonts w:ascii="Times New Roman" w:hAnsi="Times New Roman" w:cs="Times New Roman"/>
          <w:b/>
          <w:bCs/>
          <w:sz w:val="24"/>
          <w:szCs w:val="24"/>
        </w:rPr>
        <w:t xml:space="preserve"> määramis</w:t>
      </w:r>
      <w:ins w:id="23" w:author="Mari Koik" w:date="2024-05-10T14:18:00Z">
        <w:r w:rsidR="00C268BB">
          <w:rPr>
            <w:rFonts w:ascii="Times New Roman" w:hAnsi="Times New Roman" w:cs="Times New Roman"/>
            <w:b/>
            <w:bCs/>
            <w:sz w:val="24"/>
            <w:szCs w:val="24"/>
          </w:rPr>
          <w:t xml:space="preserve">e </w:t>
        </w:r>
      </w:ins>
      <w:r w:rsidRPr="00AF382F">
        <w:rPr>
          <w:rFonts w:ascii="Times New Roman" w:hAnsi="Times New Roman" w:cs="Times New Roman"/>
          <w:b/>
          <w:bCs/>
          <w:sz w:val="24"/>
          <w:szCs w:val="24"/>
        </w:rPr>
        <w:t xml:space="preserve">taotluse </w:t>
      </w:r>
      <w:commentRangeEnd w:id="22"/>
      <w:r w:rsidR="00C268BB">
        <w:rPr>
          <w:rStyle w:val="Kommentaariviide"/>
          <w:rFonts w:asciiTheme="minorHAnsi" w:hAnsiTheme="minorHAnsi" w:cstheme="minorBidi"/>
        </w:rPr>
        <w:commentReference w:id="22"/>
      </w:r>
      <w:r w:rsidRPr="00AF382F">
        <w:rPr>
          <w:rFonts w:ascii="Times New Roman" w:hAnsi="Times New Roman" w:cs="Times New Roman"/>
          <w:b/>
          <w:bCs/>
          <w:sz w:val="24"/>
          <w:szCs w:val="24"/>
        </w:rPr>
        <w:t>läbivaatamine ning teavitatud asutuse määramisest teavitamine ja tegevusloa andmine</w:t>
      </w:r>
    </w:p>
    <w:p w14:paraId="0A5F5519" w14:textId="77777777" w:rsidR="00830255" w:rsidRPr="00AF382F" w:rsidRDefault="00830255" w:rsidP="0083025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07A423" w14:textId="1576E551" w:rsidR="000747D4" w:rsidRPr="000747D4" w:rsidRDefault="000747D4" w:rsidP="00830255">
      <w:pPr>
        <w:jc w:val="both"/>
        <w:rPr>
          <w:rFonts w:ascii="Times New Roman" w:hAnsi="Times New Roman" w:cs="Times New Roman"/>
          <w:sz w:val="24"/>
          <w:szCs w:val="24"/>
        </w:rPr>
      </w:pPr>
      <w:r w:rsidRPr="00E75850">
        <w:rPr>
          <w:rFonts w:ascii="Times New Roman" w:hAnsi="Times New Roman" w:cs="Times New Roman"/>
          <w:sz w:val="24"/>
          <w:szCs w:val="24"/>
        </w:rPr>
        <w:t xml:space="preserve">(1) </w:t>
      </w:r>
      <w:commentRangeStart w:id="24"/>
      <w:proofErr w:type="spellStart"/>
      <w:r w:rsidRPr="00E75850">
        <w:rPr>
          <w:rFonts w:ascii="Times New Roman" w:hAnsi="Times New Roman" w:cs="Times New Roman"/>
          <w:sz w:val="24"/>
          <w:szCs w:val="24"/>
        </w:rPr>
        <w:t>Vastavushindamisasutuse</w:t>
      </w:r>
      <w:proofErr w:type="spellEnd"/>
      <w:r w:rsidRPr="00E75850">
        <w:rPr>
          <w:rFonts w:ascii="Times New Roman" w:hAnsi="Times New Roman" w:cs="Times New Roman"/>
          <w:sz w:val="24"/>
          <w:szCs w:val="24"/>
        </w:rPr>
        <w:t xml:space="preserve"> määramis</w:t>
      </w:r>
      <w:ins w:id="25" w:author="Mari Koik" w:date="2024-05-10T14:19:00Z">
        <w:r w:rsidR="00C268BB">
          <w:rPr>
            <w:rFonts w:ascii="Times New Roman" w:hAnsi="Times New Roman" w:cs="Times New Roman"/>
            <w:sz w:val="24"/>
            <w:szCs w:val="24"/>
          </w:rPr>
          <w:t xml:space="preserve">e </w:t>
        </w:r>
      </w:ins>
      <w:r w:rsidRPr="00E75850">
        <w:rPr>
          <w:rFonts w:ascii="Times New Roman" w:hAnsi="Times New Roman" w:cs="Times New Roman"/>
          <w:sz w:val="24"/>
          <w:szCs w:val="24"/>
        </w:rPr>
        <w:t xml:space="preserve">taotluse </w:t>
      </w:r>
      <w:commentRangeEnd w:id="24"/>
      <w:r w:rsidR="00C268BB">
        <w:rPr>
          <w:rStyle w:val="Kommentaariviide"/>
          <w:rFonts w:asciiTheme="minorHAnsi" w:hAnsiTheme="minorHAnsi" w:cstheme="minorBidi"/>
        </w:rPr>
        <w:commentReference w:id="24"/>
      </w:r>
      <w:r w:rsidRPr="00E75850">
        <w:rPr>
          <w:rFonts w:ascii="Times New Roman" w:hAnsi="Times New Roman" w:cs="Times New Roman"/>
          <w:sz w:val="24"/>
          <w:szCs w:val="24"/>
        </w:rPr>
        <w:t>läbivaatamise eest tasutakse riigilõivu 2590 eurot.</w:t>
      </w:r>
    </w:p>
    <w:p w14:paraId="6FEFACE6" w14:textId="77777777" w:rsidR="0052790D" w:rsidRDefault="0052790D" w:rsidP="0083025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31C88D" w14:textId="2D59FA9A" w:rsidR="000747D4" w:rsidRDefault="000747D4" w:rsidP="00830255">
      <w:pPr>
        <w:jc w:val="both"/>
        <w:rPr>
          <w:rFonts w:ascii="Times New Roman" w:hAnsi="Times New Roman" w:cs="Times New Roman"/>
          <w:sz w:val="24"/>
          <w:szCs w:val="24"/>
        </w:rPr>
      </w:pPr>
      <w:r w:rsidRPr="00E75850">
        <w:rPr>
          <w:rFonts w:ascii="Times New Roman" w:hAnsi="Times New Roman" w:cs="Times New Roman"/>
          <w:sz w:val="24"/>
          <w:szCs w:val="24"/>
        </w:rPr>
        <w:t>(2) Teavitatud asutuse määramisest teavitamise ja tegevusloa väljastamise eest tasutakse riigilõivu 777 eurot.“;</w:t>
      </w:r>
    </w:p>
    <w:p w14:paraId="5C08673E" w14:textId="77777777" w:rsidR="000747D4" w:rsidRDefault="000747D4" w:rsidP="0083025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3DC47F" w14:textId="77777777" w:rsidR="002B3489" w:rsidRDefault="000106EF" w:rsidP="00830255">
      <w:pPr>
        <w:jc w:val="both"/>
        <w:rPr>
          <w:rFonts w:ascii="Times New Roman" w:hAnsi="Times New Roman" w:cs="Times New Roman"/>
          <w:sz w:val="24"/>
          <w:szCs w:val="24"/>
        </w:rPr>
      </w:pPr>
      <w:r w:rsidRPr="00B12DBB">
        <w:rPr>
          <w:rFonts w:ascii="Times New Roman" w:hAnsi="Times New Roman" w:cs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2DBB">
        <w:rPr>
          <w:rFonts w:ascii="Times New Roman" w:hAnsi="Times New Roman" w:cs="Times New Roman"/>
          <w:sz w:val="24"/>
          <w:szCs w:val="24"/>
        </w:rPr>
        <w:t>seaduse 12. peatüki 3. jao 7. jaotis tunnistatakse kehtetuks.</w:t>
      </w:r>
    </w:p>
    <w:p w14:paraId="1DEF7785" w14:textId="77777777" w:rsidR="002B3489" w:rsidRDefault="002B3489" w:rsidP="000747D4">
      <w:pPr>
        <w:rPr>
          <w:rFonts w:ascii="Times New Roman" w:hAnsi="Times New Roman" w:cs="Times New Roman"/>
          <w:sz w:val="24"/>
          <w:szCs w:val="24"/>
        </w:rPr>
      </w:pPr>
    </w:p>
    <w:p w14:paraId="06C8DEF8" w14:textId="53AC7A0D" w:rsidR="002B3489" w:rsidRPr="003D7184" w:rsidRDefault="002B3489" w:rsidP="002B3489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D7184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3D718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3D7184">
        <w:rPr>
          <w:rFonts w:ascii="Times New Roman" w:eastAsia="Times New Roman" w:hAnsi="Times New Roman" w:cs="Times New Roman"/>
          <w:b/>
          <w:bCs/>
          <w:sz w:val="24"/>
          <w:szCs w:val="24"/>
        </w:rPr>
        <w:t>Tervishoiuteenuste korraldamise seaduse muutmine</w:t>
      </w:r>
    </w:p>
    <w:p w14:paraId="631E85AA" w14:textId="77777777" w:rsidR="002B3489" w:rsidRDefault="002B3489" w:rsidP="002B348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9633A3" w14:textId="77777777" w:rsidR="00C56B24" w:rsidRDefault="002B3489" w:rsidP="002B348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Pr="003D7184">
        <w:rPr>
          <w:rFonts w:ascii="Times New Roman" w:eastAsia="Times New Roman" w:hAnsi="Times New Roman" w:cs="Times New Roman"/>
          <w:sz w:val="24"/>
          <w:szCs w:val="24"/>
        </w:rPr>
        <w:t>ervishoiuteenuste korraldamise seadus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="00C56B24">
        <w:rPr>
          <w:rFonts w:ascii="Times New Roman" w:eastAsia="Times New Roman" w:hAnsi="Times New Roman" w:cs="Times New Roman"/>
          <w:sz w:val="24"/>
          <w:szCs w:val="24"/>
        </w:rPr>
        <w:t>s tehakse järgmised muudatused:</w:t>
      </w:r>
    </w:p>
    <w:p w14:paraId="1709A921" w14:textId="77777777" w:rsidR="00C56B24" w:rsidRDefault="00C56B24" w:rsidP="002B348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88F1F5" w14:textId="57EC7CB4" w:rsidR="00E562B5" w:rsidRPr="007E0890" w:rsidRDefault="00C56B24" w:rsidP="002B3489">
      <w:pPr>
        <w:jc w:val="both"/>
        <w:rPr>
          <w:rFonts w:ascii="Times New Roman" w:hAnsi="Times New Roman" w:cs="Times New Roman"/>
          <w:sz w:val="24"/>
          <w:szCs w:val="24"/>
        </w:rPr>
      </w:pPr>
      <w:r w:rsidRPr="005843C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1)</w:t>
      </w:r>
      <w:r w:rsidR="004A31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62B5">
        <w:rPr>
          <w:rFonts w:ascii="Times New Roman" w:eastAsia="Times New Roman" w:hAnsi="Times New Roman" w:cs="Times New Roman"/>
          <w:sz w:val="24"/>
          <w:szCs w:val="24"/>
        </w:rPr>
        <w:t>paragrahv</w:t>
      </w:r>
      <w:r w:rsidR="00D87716">
        <w:rPr>
          <w:rFonts w:ascii="Times New Roman" w:eastAsia="Times New Roman" w:hAnsi="Times New Roman" w:cs="Times New Roman"/>
          <w:sz w:val="24"/>
          <w:szCs w:val="24"/>
        </w:rPr>
        <w:t>i</w:t>
      </w:r>
      <w:r w:rsidR="003239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B3489">
        <w:rPr>
          <w:rFonts w:ascii="Times New Roman" w:hAnsi="Times New Roman" w:cs="Times New Roman"/>
          <w:sz w:val="24"/>
          <w:szCs w:val="24"/>
        </w:rPr>
        <w:t>57</w:t>
      </w:r>
      <w:r w:rsidR="002B3489" w:rsidRPr="0033453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2B3489">
        <w:rPr>
          <w:rFonts w:ascii="Times New Roman" w:hAnsi="Times New Roman" w:cs="Times New Roman"/>
          <w:sz w:val="24"/>
          <w:szCs w:val="24"/>
        </w:rPr>
        <w:t xml:space="preserve"> lõike 2 punkti 5 täiendatakse pärast sõna „Terviseametile“ </w:t>
      </w:r>
      <w:r w:rsidR="009152D5" w:rsidRPr="00B95CE0">
        <w:rPr>
          <w:rFonts w:ascii="Times New Roman" w:hAnsi="Times New Roman" w:cs="Times New Roman"/>
          <w:sz w:val="24"/>
          <w:szCs w:val="24"/>
        </w:rPr>
        <w:t>tekstiosaga</w:t>
      </w:r>
      <w:r w:rsidR="002B3489" w:rsidRPr="00B95CE0">
        <w:rPr>
          <w:rFonts w:ascii="Times New Roman" w:hAnsi="Times New Roman" w:cs="Times New Roman"/>
          <w:sz w:val="24"/>
          <w:szCs w:val="24"/>
        </w:rPr>
        <w:t xml:space="preserve"> „, Ravimiametile“</w:t>
      </w:r>
      <w:r w:rsidR="00E562B5">
        <w:rPr>
          <w:rFonts w:ascii="Times New Roman" w:hAnsi="Times New Roman" w:cs="Times New Roman"/>
          <w:sz w:val="24"/>
          <w:szCs w:val="24"/>
        </w:rPr>
        <w:t>;</w:t>
      </w:r>
    </w:p>
    <w:p w14:paraId="670E70D5" w14:textId="77777777" w:rsidR="00E562B5" w:rsidRPr="007E0890" w:rsidRDefault="00E562B5" w:rsidP="002B34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E3750D" w14:textId="77777777" w:rsidR="007E0890" w:rsidRPr="007E0890" w:rsidRDefault="00E562B5" w:rsidP="007E0890">
      <w:pPr>
        <w:jc w:val="both"/>
        <w:rPr>
          <w:rFonts w:ascii="Times New Roman" w:hAnsi="Times New Roman" w:cs="Times New Roman"/>
          <w:sz w:val="24"/>
          <w:szCs w:val="24"/>
        </w:rPr>
      </w:pPr>
      <w:r w:rsidRPr="005843C6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7E0890">
        <w:rPr>
          <w:rFonts w:ascii="Times New Roman" w:hAnsi="Times New Roman" w:cs="Times New Roman"/>
          <w:sz w:val="24"/>
          <w:szCs w:val="24"/>
        </w:rPr>
        <w:t xml:space="preserve"> </w:t>
      </w:r>
      <w:r w:rsidR="007E0890" w:rsidRPr="007E0890">
        <w:rPr>
          <w:rFonts w:ascii="Times New Roman" w:hAnsi="Times New Roman" w:cs="Times New Roman"/>
          <w:sz w:val="24"/>
          <w:szCs w:val="24"/>
        </w:rPr>
        <w:t>paragrahvi 59</w:t>
      </w:r>
      <w:r w:rsidR="007E0890" w:rsidRPr="007E089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7E0890" w:rsidRPr="007E0890">
        <w:rPr>
          <w:rFonts w:ascii="Times New Roman" w:hAnsi="Times New Roman" w:cs="Times New Roman"/>
          <w:sz w:val="24"/>
          <w:szCs w:val="24"/>
        </w:rPr>
        <w:t xml:space="preserve"> täiendatakse lõikega 5</w:t>
      </w:r>
      <w:r w:rsidR="007E0890" w:rsidRPr="007E089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7E0890" w:rsidRPr="007E0890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100E6D1C" w14:textId="77777777" w:rsidR="007E0890" w:rsidRPr="007E0890" w:rsidRDefault="007E0890" w:rsidP="007E089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3D24C6" w14:textId="65EFF4CA" w:rsidR="007E0890" w:rsidRPr="007E0890" w:rsidRDefault="007E0890" w:rsidP="007E0890">
      <w:pPr>
        <w:jc w:val="both"/>
        <w:rPr>
          <w:rFonts w:ascii="Times New Roman" w:hAnsi="Times New Roman" w:cs="Times New Roman"/>
          <w:sz w:val="24"/>
          <w:szCs w:val="24"/>
        </w:rPr>
      </w:pPr>
      <w:r w:rsidRPr="007E0890">
        <w:rPr>
          <w:rFonts w:ascii="Times New Roman" w:hAnsi="Times New Roman" w:cs="Times New Roman"/>
          <w:sz w:val="24"/>
          <w:szCs w:val="24"/>
        </w:rPr>
        <w:t>„(5</w:t>
      </w:r>
      <w:r w:rsidRPr="007E089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E0890">
        <w:rPr>
          <w:rFonts w:ascii="Times New Roman" w:hAnsi="Times New Roman" w:cs="Times New Roman"/>
          <w:sz w:val="24"/>
          <w:szCs w:val="24"/>
        </w:rPr>
        <w:t xml:space="preserve">) </w:t>
      </w:r>
      <w:commentRangeStart w:id="26"/>
      <w:r w:rsidRPr="007E0890">
        <w:rPr>
          <w:rFonts w:ascii="Times New Roman" w:hAnsi="Times New Roman" w:cs="Times New Roman"/>
          <w:sz w:val="24"/>
          <w:szCs w:val="24"/>
        </w:rPr>
        <w:t xml:space="preserve">Terviseameti </w:t>
      </w:r>
      <w:ins w:id="27" w:author="Mari Koik" w:date="2024-05-10T14:28:00Z">
        <w:r w:rsidR="008240F3">
          <w:rPr>
            <w:rFonts w:ascii="Times New Roman" w:hAnsi="Times New Roman" w:cs="Times New Roman"/>
            <w:sz w:val="24"/>
            <w:szCs w:val="24"/>
          </w:rPr>
          <w:t xml:space="preserve">poolt </w:t>
        </w:r>
      </w:ins>
      <w:commentRangeEnd w:id="26"/>
      <w:ins w:id="28" w:author="Mari Koik" w:date="2024-05-10T14:29:00Z">
        <w:r w:rsidR="008240F3">
          <w:rPr>
            <w:rStyle w:val="Kommentaariviide"/>
            <w:rFonts w:asciiTheme="minorHAnsi" w:hAnsiTheme="minorHAnsi" w:cstheme="minorBidi"/>
          </w:rPr>
          <w:commentReference w:id="26"/>
        </w:r>
      </w:ins>
      <w:r w:rsidRPr="007E0890">
        <w:rPr>
          <w:rFonts w:ascii="Times New Roman" w:hAnsi="Times New Roman" w:cs="Times New Roman"/>
          <w:sz w:val="24"/>
          <w:szCs w:val="24"/>
        </w:rPr>
        <w:t xml:space="preserve">riiklikku või haldusjärelevalvet tegeval isikul on juurdepääs tervise infosüsteemis olevatele isikuandmetele seaduses sätestatud </w:t>
      </w:r>
      <w:commentRangeStart w:id="29"/>
      <w:r w:rsidRPr="007E0890">
        <w:rPr>
          <w:rFonts w:ascii="Times New Roman" w:hAnsi="Times New Roman" w:cs="Times New Roman"/>
          <w:sz w:val="24"/>
          <w:szCs w:val="24"/>
        </w:rPr>
        <w:t>järelevalve</w:t>
      </w:r>
      <w:del w:id="30" w:author="Mari Koik" w:date="2024-05-10T14:27:00Z">
        <w:r w:rsidRPr="007E0890" w:rsidDel="008240F3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Pr="007E0890">
        <w:rPr>
          <w:rFonts w:ascii="Times New Roman" w:hAnsi="Times New Roman" w:cs="Times New Roman"/>
          <w:sz w:val="24"/>
          <w:szCs w:val="24"/>
        </w:rPr>
        <w:t>menetluse</w:t>
      </w:r>
      <w:commentRangeEnd w:id="29"/>
      <w:r w:rsidR="008240F3">
        <w:rPr>
          <w:rStyle w:val="Kommentaariviide"/>
          <w:rFonts w:asciiTheme="minorHAnsi" w:hAnsiTheme="minorHAnsi" w:cstheme="minorBidi"/>
        </w:rPr>
        <w:commentReference w:id="29"/>
      </w:r>
      <w:r w:rsidRPr="007E0890">
        <w:rPr>
          <w:rFonts w:ascii="Times New Roman" w:hAnsi="Times New Roman" w:cs="Times New Roman"/>
          <w:sz w:val="24"/>
          <w:szCs w:val="24"/>
        </w:rPr>
        <w:t xml:space="preserve"> läbiviimiseks.“;</w:t>
      </w:r>
    </w:p>
    <w:p w14:paraId="5DB8BF9B" w14:textId="77777777" w:rsidR="007E0890" w:rsidRPr="007E0890" w:rsidRDefault="007E0890" w:rsidP="007E089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046AE0" w14:textId="6F58F21E" w:rsidR="00D87716" w:rsidRDefault="00D66CE5" w:rsidP="007E08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7E0890" w:rsidRPr="007E0890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7E0890" w:rsidRPr="007E0890">
        <w:rPr>
          <w:rFonts w:ascii="Times New Roman" w:hAnsi="Times New Roman" w:cs="Times New Roman"/>
          <w:sz w:val="24"/>
          <w:szCs w:val="24"/>
        </w:rPr>
        <w:t xml:space="preserve"> paragrahvi 60 lõiget 1 täiendatakse teise lausega jä</w:t>
      </w:r>
      <w:r w:rsidR="00D87716">
        <w:rPr>
          <w:rFonts w:ascii="Times New Roman" w:hAnsi="Times New Roman" w:cs="Times New Roman"/>
          <w:sz w:val="24"/>
          <w:szCs w:val="24"/>
        </w:rPr>
        <w:t>rgmises sõnastuses:</w:t>
      </w:r>
    </w:p>
    <w:p w14:paraId="0229AC35" w14:textId="77777777" w:rsidR="00D87716" w:rsidRDefault="00D87716" w:rsidP="007E089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3EA321" w14:textId="7D2E1AB0" w:rsidR="002B3489" w:rsidRDefault="007E0890" w:rsidP="002B3489">
      <w:pPr>
        <w:jc w:val="both"/>
        <w:rPr>
          <w:rFonts w:ascii="Times New Roman" w:hAnsi="Times New Roman" w:cs="Times New Roman"/>
          <w:sz w:val="24"/>
          <w:szCs w:val="24"/>
        </w:rPr>
      </w:pPr>
      <w:r w:rsidRPr="007E0890">
        <w:rPr>
          <w:rFonts w:ascii="Times New Roman" w:hAnsi="Times New Roman" w:cs="Times New Roman"/>
          <w:sz w:val="24"/>
          <w:szCs w:val="24"/>
        </w:rPr>
        <w:t>„Terviseametil on õigus saada järelevalveks isikuandmeid, sealhulgas eriliiki isikuandmeid, kui need on vajalikud tema ülesannete täitmiseks.“</w:t>
      </w:r>
      <w:r w:rsidR="00036A0B">
        <w:rPr>
          <w:rFonts w:ascii="Times New Roman" w:hAnsi="Times New Roman" w:cs="Times New Roman"/>
          <w:sz w:val="24"/>
          <w:szCs w:val="24"/>
        </w:rPr>
        <w:t>.</w:t>
      </w:r>
    </w:p>
    <w:p w14:paraId="51E692E8" w14:textId="77777777" w:rsidR="002B3489" w:rsidRDefault="002B3489" w:rsidP="002B3489">
      <w:pPr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478E31B9" w14:textId="76BE8C37" w:rsidR="000747D4" w:rsidRPr="00234153" w:rsidRDefault="00234153" w:rsidP="000747D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4153">
        <w:rPr>
          <w:rFonts w:ascii="Times New Roman" w:eastAsia="Times New Roman" w:hAnsi="Times New Roman" w:cs="Times New Roman"/>
          <w:b/>
          <w:bCs/>
          <w:sz w:val="24"/>
          <w:szCs w:val="24"/>
        </w:rPr>
        <w:t>§ 6. Toote nõuetele vastavuse seaduse muutmine</w:t>
      </w:r>
    </w:p>
    <w:p w14:paraId="7492DEDB" w14:textId="77777777" w:rsidR="00234153" w:rsidRDefault="00234153" w:rsidP="000747D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CF4A462" w14:textId="74D746CF" w:rsidR="003E2F74" w:rsidRDefault="00234153" w:rsidP="000747D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Toote nõuetele vastavuse seaduse</w:t>
      </w:r>
      <w:r w:rsidR="003E2F74">
        <w:rPr>
          <w:rFonts w:ascii="Times New Roman" w:eastAsia="Times New Roman" w:hAnsi="Times New Roman" w:cs="Times New Roman"/>
          <w:sz w:val="24"/>
          <w:szCs w:val="24"/>
        </w:rPr>
        <w:t>s tehakse järgmised muudatused:</w:t>
      </w:r>
    </w:p>
    <w:p w14:paraId="0BB10A13" w14:textId="77777777" w:rsidR="003E2F74" w:rsidRDefault="003E2F74" w:rsidP="000747D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479A6F3" w14:textId="632E194D" w:rsidR="00234153" w:rsidRDefault="003E2F74" w:rsidP="000747D4">
      <w:pPr>
        <w:rPr>
          <w:rFonts w:ascii="Times New Roman" w:eastAsia="Times New Roman" w:hAnsi="Times New Roman" w:cs="Times New Roman"/>
          <w:sz w:val="24"/>
          <w:szCs w:val="24"/>
        </w:rPr>
      </w:pPr>
      <w:r w:rsidRPr="0007386C">
        <w:rPr>
          <w:rFonts w:ascii="Times New Roman" w:eastAsia="Times New Roman" w:hAnsi="Times New Roman" w:cs="Times New Roman"/>
          <w:b/>
          <w:bCs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paragrahvi</w:t>
      </w:r>
      <w:r w:rsidR="00234153">
        <w:rPr>
          <w:rFonts w:ascii="Times New Roman" w:eastAsia="Times New Roman" w:hAnsi="Times New Roman" w:cs="Times New Roman"/>
          <w:sz w:val="24"/>
          <w:szCs w:val="24"/>
        </w:rPr>
        <w:t xml:space="preserve"> 30 lõike 1</w:t>
      </w:r>
      <w:r w:rsidR="0007386C" w:rsidRPr="0007386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="002341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567F">
        <w:rPr>
          <w:rFonts w:ascii="Times New Roman" w:eastAsia="Times New Roman" w:hAnsi="Times New Roman" w:cs="Times New Roman"/>
          <w:sz w:val="24"/>
          <w:szCs w:val="24"/>
        </w:rPr>
        <w:t>teises lauses asendatakse sõna „Terviseamet“ sõnaga „Ravimiamet“</w:t>
      </w:r>
      <w:r w:rsidR="003857C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66C3AB1" w14:textId="77777777" w:rsidR="00C92688" w:rsidRDefault="00C92688" w:rsidP="000747D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9D0FF29" w14:textId="3D733B4A" w:rsidR="0033567F" w:rsidRPr="00441705" w:rsidRDefault="009226D8" w:rsidP="000747D4">
      <w:pPr>
        <w:rPr>
          <w:rFonts w:ascii="Times New Roman" w:eastAsia="Times New Roman" w:hAnsi="Times New Roman" w:cs="Times New Roman"/>
          <w:sz w:val="24"/>
          <w:szCs w:val="24"/>
        </w:rPr>
      </w:pPr>
      <w:r w:rsidRPr="004668D7">
        <w:rPr>
          <w:rFonts w:ascii="Times New Roman" w:hAnsi="Times New Roman" w:cs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paragrahvi 5</w:t>
      </w:r>
      <w:r w:rsidR="00A66F09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lõi</w:t>
      </w:r>
      <w:r w:rsidR="001021C4">
        <w:rPr>
          <w:rFonts w:ascii="Times New Roman" w:hAnsi="Times New Roman" w:cs="Times New Roman"/>
          <w:sz w:val="24"/>
          <w:szCs w:val="24"/>
        </w:rPr>
        <w:t>get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21C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täiendatakse </w:t>
      </w:r>
      <w:r w:rsidRPr="00441705">
        <w:rPr>
          <w:rFonts w:ascii="Times New Roman" w:hAnsi="Times New Roman" w:cs="Times New Roman"/>
          <w:sz w:val="24"/>
          <w:szCs w:val="24"/>
        </w:rPr>
        <w:t xml:space="preserve">pärast sõna „Terviseamet“ </w:t>
      </w:r>
      <w:r w:rsidR="00E72B50" w:rsidRPr="00441705">
        <w:rPr>
          <w:rFonts w:ascii="Times New Roman" w:hAnsi="Times New Roman" w:cs="Times New Roman"/>
          <w:sz w:val="24"/>
          <w:szCs w:val="24"/>
        </w:rPr>
        <w:t>tekstiosaga</w:t>
      </w:r>
      <w:r w:rsidRPr="00441705">
        <w:rPr>
          <w:rFonts w:ascii="Times New Roman" w:hAnsi="Times New Roman" w:cs="Times New Roman"/>
          <w:sz w:val="24"/>
          <w:szCs w:val="24"/>
        </w:rPr>
        <w:t xml:space="preserve"> </w:t>
      </w:r>
      <w:r w:rsidR="00E72B50" w:rsidRPr="00441705">
        <w:rPr>
          <w:rFonts w:ascii="Times New Roman" w:hAnsi="Times New Roman" w:cs="Times New Roman"/>
          <w:sz w:val="24"/>
          <w:szCs w:val="24"/>
        </w:rPr>
        <w:t xml:space="preserve">„, </w:t>
      </w:r>
      <w:r w:rsidRPr="00441705">
        <w:rPr>
          <w:rFonts w:ascii="Times New Roman" w:hAnsi="Times New Roman" w:cs="Times New Roman"/>
          <w:sz w:val="24"/>
          <w:szCs w:val="24"/>
        </w:rPr>
        <w:t>Ravimiamet“</w:t>
      </w:r>
      <w:r w:rsidR="00CB51E9" w:rsidRPr="00441705">
        <w:rPr>
          <w:rFonts w:ascii="Times New Roman" w:hAnsi="Times New Roman" w:cs="Times New Roman"/>
          <w:sz w:val="24"/>
          <w:szCs w:val="24"/>
        </w:rPr>
        <w:t>;</w:t>
      </w:r>
    </w:p>
    <w:p w14:paraId="769EC73D" w14:textId="77777777" w:rsidR="0033567F" w:rsidRPr="00441705" w:rsidRDefault="0033567F" w:rsidP="000747D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FD63EDB" w14:textId="3D374CF2" w:rsidR="00147A20" w:rsidRPr="00441705" w:rsidRDefault="00495F9B" w:rsidP="000747D4">
      <w:pPr>
        <w:rPr>
          <w:rFonts w:ascii="Times New Roman" w:hAnsi="Times New Roman" w:cs="Times New Roman"/>
          <w:sz w:val="24"/>
          <w:szCs w:val="24"/>
        </w:rPr>
      </w:pPr>
      <w:r w:rsidRPr="00441705">
        <w:rPr>
          <w:rFonts w:ascii="Times New Roman" w:eastAsia="Times New Roman" w:hAnsi="Times New Roman" w:cs="Times New Roman"/>
          <w:b/>
          <w:bCs/>
          <w:sz w:val="24"/>
          <w:szCs w:val="24"/>
        </w:rPr>
        <w:t>3)</w:t>
      </w:r>
      <w:r w:rsidRPr="004417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423F">
        <w:rPr>
          <w:rFonts w:ascii="Times New Roman" w:eastAsia="Times New Roman" w:hAnsi="Times New Roman" w:cs="Times New Roman"/>
          <w:sz w:val="24"/>
          <w:szCs w:val="24"/>
        </w:rPr>
        <w:t>paragrahvi</w:t>
      </w:r>
      <w:r w:rsidRPr="004417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1705">
        <w:rPr>
          <w:rFonts w:ascii="Times New Roman" w:hAnsi="Times New Roman" w:cs="Times New Roman"/>
          <w:sz w:val="24"/>
          <w:szCs w:val="24"/>
        </w:rPr>
        <w:t>5</w:t>
      </w:r>
      <w:r w:rsidR="00A66F09" w:rsidRPr="00441705">
        <w:rPr>
          <w:rFonts w:ascii="Times New Roman" w:hAnsi="Times New Roman" w:cs="Times New Roman"/>
          <w:sz w:val="24"/>
          <w:szCs w:val="24"/>
        </w:rPr>
        <w:t>0</w:t>
      </w:r>
      <w:r w:rsidRPr="00441705">
        <w:rPr>
          <w:rFonts w:ascii="Times New Roman" w:hAnsi="Times New Roman" w:cs="Times New Roman"/>
          <w:sz w:val="24"/>
          <w:szCs w:val="24"/>
        </w:rPr>
        <w:t xml:space="preserve"> </w:t>
      </w:r>
      <w:r w:rsidR="00521F94" w:rsidRPr="00441705">
        <w:rPr>
          <w:rFonts w:ascii="Times New Roman" w:hAnsi="Times New Roman" w:cs="Times New Roman"/>
          <w:sz w:val="24"/>
          <w:szCs w:val="24"/>
        </w:rPr>
        <w:t>täiendatakse lõikega 3</w:t>
      </w:r>
      <w:r w:rsidR="00147A20" w:rsidRPr="00441705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521F94" w:rsidRPr="00441705">
        <w:rPr>
          <w:rFonts w:ascii="Times New Roman" w:hAnsi="Times New Roman" w:cs="Times New Roman"/>
          <w:sz w:val="24"/>
          <w:szCs w:val="24"/>
        </w:rPr>
        <w:t xml:space="preserve"> järgmise</w:t>
      </w:r>
      <w:r w:rsidR="00147A20" w:rsidRPr="00441705">
        <w:rPr>
          <w:rFonts w:ascii="Times New Roman" w:hAnsi="Times New Roman" w:cs="Times New Roman"/>
          <w:sz w:val="24"/>
          <w:szCs w:val="24"/>
        </w:rPr>
        <w:t>s sõnastuses:</w:t>
      </w:r>
    </w:p>
    <w:p w14:paraId="3706B32C" w14:textId="74C43AAF" w:rsidR="00AC4455" w:rsidRPr="00441705" w:rsidRDefault="00AC4455" w:rsidP="000747D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5895FDE" w14:textId="69D46150" w:rsidR="00495F9B" w:rsidRPr="004668D7" w:rsidRDefault="00147A20" w:rsidP="00117C7E">
      <w:pPr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441705">
        <w:rPr>
          <w:rFonts w:ascii="Times New Roman" w:eastAsia="Times New Roman" w:hAnsi="Times New Roman" w:cs="Times New Roman"/>
          <w:sz w:val="24"/>
          <w:szCs w:val="24"/>
        </w:rPr>
        <w:t>„(3</w:t>
      </w:r>
      <w:r w:rsidRPr="0044170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Pr="00441705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EA1A4C" w:rsidRPr="00441705">
        <w:rPr>
          <w:rFonts w:ascii="Times New Roman" w:eastAsia="Times New Roman" w:hAnsi="Times New Roman" w:cs="Times New Roman"/>
          <w:sz w:val="24"/>
          <w:szCs w:val="24"/>
        </w:rPr>
        <w:t xml:space="preserve">Ravimiamet </w:t>
      </w:r>
      <w:r w:rsidR="00EA1A4C" w:rsidRPr="0044170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teeb riiklikku järelevalvet</w:t>
      </w:r>
      <w:r w:rsidR="00BD0443" w:rsidRPr="0044170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EA1A4C" w:rsidRPr="0044170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meditsiiniseadme</w:t>
      </w:r>
      <w:del w:id="31" w:author="Mari Koik" w:date="2024-05-10T14:35:00Z">
        <w:r w:rsidR="00EA1A4C" w:rsidRPr="00441705" w:rsidDel="00031A5F">
          <w:rPr>
            <w:rFonts w:ascii="Times New Roman" w:hAnsi="Times New Roman" w:cs="Times New Roman"/>
            <w:color w:val="202020"/>
            <w:sz w:val="24"/>
            <w:szCs w:val="24"/>
            <w:shd w:val="clear" w:color="auto" w:fill="FFFFFF"/>
          </w:rPr>
          <w:delText>te</w:delText>
        </w:r>
      </w:del>
      <w:r w:rsidR="00EA1A4C" w:rsidRPr="0044170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ohutusnõuete täitmise üle</w:t>
      </w:r>
      <w:r w:rsidR="00BD0443" w:rsidRPr="0044170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meditsiiniseadme seaduse </w:t>
      </w:r>
      <w:r w:rsidR="00117C7E" w:rsidRPr="0044170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ning</w:t>
      </w:r>
      <w:r w:rsidR="00BD0443" w:rsidRPr="0044170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117C7E" w:rsidRPr="0044170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Euroopa Parlamendi ja nõukogu määruste (EL) 2017/745 ja (EL) 2017/746 alusel</w:t>
      </w:r>
      <w:r w:rsidR="00EA1A4C" w:rsidRPr="0044170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.“;</w:t>
      </w:r>
    </w:p>
    <w:p w14:paraId="1AF8D2CB" w14:textId="77777777" w:rsidR="0081524C" w:rsidRPr="00EA1A4C" w:rsidRDefault="0081524C" w:rsidP="000747D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C3920D2" w14:textId="485FBF9F" w:rsidR="0033567F" w:rsidRPr="00234153" w:rsidRDefault="0081524C" w:rsidP="000747D4">
      <w:pPr>
        <w:rPr>
          <w:rFonts w:ascii="Times New Roman" w:eastAsia="Times New Roman" w:hAnsi="Times New Roman" w:cs="Times New Roman"/>
          <w:sz w:val="24"/>
          <w:szCs w:val="24"/>
        </w:rPr>
      </w:pPr>
      <w:r w:rsidRPr="004668D7">
        <w:rPr>
          <w:rFonts w:ascii="Times New Roman" w:eastAsia="Times New Roman" w:hAnsi="Times New Roman" w:cs="Times New Roman"/>
          <w:b/>
          <w:bCs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paragrahvi 62 täiendatakse pärast sõna „Terviseamet</w:t>
      </w:r>
      <w:r w:rsidRPr="00CB51E9">
        <w:rPr>
          <w:rFonts w:ascii="Times New Roman" w:hAnsi="Times New Roman" w:cs="Times New Roman"/>
          <w:sz w:val="24"/>
          <w:szCs w:val="24"/>
        </w:rPr>
        <w:t xml:space="preserve">“ </w:t>
      </w:r>
      <w:commentRangeStart w:id="32"/>
      <w:r w:rsidRPr="00AB77F8">
        <w:rPr>
          <w:rFonts w:ascii="Times New Roman" w:hAnsi="Times New Roman" w:cs="Times New Roman"/>
          <w:sz w:val="24"/>
          <w:szCs w:val="24"/>
        </w:rPr>
        <w:t xml:space="preserve">sõnaga </w:t>
      </w:r>
      <w:commentRangeEnd w:id="32"/>
      <w:r w:rsidR="008F2F10">
        <w:rPr>
          <w:rStyle w:val="Kommentaariviide"/>
          <w:rFonts w:asciiTheme="minorHAnsi" w:hAnsiTheme="minorHAnsi" w:cstheme="minorBidi"/>
        </w:rPr>
        <w:commentReference w:id="32"/>
      </w:r>
      <w:r w:rsidRPr="00AB77F8">
        <w:rPr>
          <w:rFonts w:ascii="Times New Roman" w:hAnsi="Times New Roman" w:cs="Times New Roman"/>
          <w:sz w:val="24"/>
          <w:szCs w:val="24"/>
        </w:rPr>
        <w:t>„</w:t>
      </w:r>
      <w:r w:rsidR="00A24D70">
        <w:rPr>
          <w:rFonts w:ascii="Times New Roman" w:hAnsi="Times New Roman" w:cs="Times New Roman"/>
          <w:sz w:val="24"/>
          <w:szCs w:val="24"/>
        </w:rPr>
        <w:t xml:space="preserve">, </w:t>
      </w:r>
      <w:r w:rsidRPr="00AB77F8">
        <w:rPr>
          <w:rFonts w:ascii="Times New Roman" w:hAnsi="Times New Roman" w:cs="Times New Roman"/>
          <w:sz w:val="24"/>
          <w:szCs w:val="24"/>
        </w:rPr>
        <w:t>Ravimiamet</w:t>
      </w:r>
      <w:r>
        <w:rPr>
          <w:rFonts w:ascii="Times New Roman" w:hAnsi="Times New Roman" w:cs="Times New Roman"/>
          <w:sz w:val="24"/>
          <w:szCs w:val="24"/>
        </w:rPr>
        <w:t>“.</w:t>
      </w:r>
    </w:p>
    <w:p w14:paraId="2E45CCCC" w14:textId="77777777" w:rsidR="00D675A5" w:rsidRPr="00D675A5" w:rsidRDefault="00D675A5" w:rsidP="0033453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A02E54" w14:textId="18E78ABB" w:rsidR="009152D5" w:rsidRPr="00250726" w:rsidRDefault="009152D5" w:rsidP="009152D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0726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250726">
        <w:rPr>
          <w:rFonts w:ascii="Times New Roman" w:hAnsi="Times New Roman" w:cs="Times New Roman"/>
          <w:b/>
          <w:bCs/>
          <w:sz w:val="24"/>
          <w:szCs w:val="24"/>
        </w:rPr>
        <w:t>. Seaduse jõustumine</w:t>
      </w:r>
    </w:p>
    <w:p w14:paraId="0C1E0DDB" w14:textId="77777777" w:rsidR="009152D5" w:rsidRDefault="009152D5" w:rsidP="009152D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064D04" w14:textId="48C007D3" w:rsidR="009152D5" w:rsidRDefault="009152D5" w:rsidP="009152D5">
      <w:pPr>
        <w:jc w:val="both"/>
        <w:rPr>
          <w:rFonts w:ascii="Times New Roman" w:hAnsi="Times New Roman" w:cs="Times New Roman"/>
          <w:sz w:val="24"/>
          <w:szCs w:val="24"/>
        </w:rPr>
      </w:pPr>
      <w:r w:rsidRPr="00CD1037">
        <w:rPr>
          <w:rFonts w:ascii="Times New Roman" w:hAnsi="Times New Roman" w:cs="Times New Roman"/>
          <w:sz w:val="24"/>
          <w:szCs w:val="24"/>
        </w:rPr>
        <w:t>Käesolev seadus jõustub 202</w:t>
      </w:r>
      <w:r w:rsidR="004668D7">
        <w:rPr>
          <w:rFonts w:ascii="Times New Roman" w:hAnsi="Times New Roman" w:cs="Times New Roman"/>
          <w:sz w:val="24"/>
          <w:szCs w:val="24"/>
        </w:rPr>
        <w:t>5</w:t>
      </w:r>
      <w:r w:rsidRPr="00CD1037">
        <w:rPr>
          <w:rFonts w:ascii="Times New Roman" w:hAnsi="Times New Roman" w:cs="Times New Roman"/>
          <w:sz w:val="24"/>
          <w:szCs w:val="24"/>
        </w:rPr>
        <w:t>. aasta 1.</w:t>
      </w:r>
      <w:r w:rsidR="004668D7">
        <w:rPr>
          <w:rFonts w:ascii="Times New Roman" w:hAnsi="Times New Roman" w:cs="Times New Roman"/>
          <w:sz w:val="24"/>
          <w:szCs w:val="24"/>
        </w:rPr>
        <w:t xml:space="preserve"> jaanuaril</w:t>
      </w:r>
      <w:r w:rsidRPr="00CD1037">
        <w:rPr>
          <w:rFonts w:ascii="Times New Roman" w:hAnsi="Times New Roman" w:cs="Times New Roman"/>
          <w:sz w:val="24"/>
          <w:szCs w:val="24"/>
        </w:rPr>
        <w:t>.</w:t>
      </w:r>
    </w:p>
    <w:p w14:paraId="24C59714" w14:textId="77777777" w:rsidR="009152D5" w:rsidRDefault="009152D5" w:rsidP="009152D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41A139" w14:textId="77777777" w:rsidR="009152D5" w:rsidRDefault="009152D5" w:rsidP="009152D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D2E212" w14:textId="77777777" w:rsidR="009152D5" w:rsidRDefault="009152D5" w:rsidP="009152D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CB467A" w14:textId="77777777" w:rsidR="009B40B0" w:rsidRPr="009659DA" w:rsidRDefault="009B40B0" w:rsidP="009B40B0">
      <w:pPr>
        <w:suppressAutoHyphens/>
        <w:ind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Lauri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Hussar</w:t>
      </w:r>
      <w:proofErr w:type="spellEnd"/>
    </w:p>
    <w:p w14:paraId="545B7DF3" w14:textId="77777777" w:rsidR="009B40B0" w:rsidRPr="009659DA" w:rsidRDefault="009B40B0" w:rsidP="009B40B0">
      <w:pPr>
        <w:widowControl w:val="0"/>
        <w:suppressAutoHyphens/>
        <w:autoSpaceDN w:val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  <w:r w:rsidRPr="009659DA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>Riigikogu esimees</w:t>
      </w:r>
    </w:p>
    <w:p w14:paraId="54FBC5FE" w14:textId="77777777" w:rsidR="009B40B0" w:rsidRPr="009659DA" w:rsidRDefault="009B40B0" w:rsidP="009B40B0">
      <w:pPr>
        <w:widowControl w:val="0"/>
        <w:tabs>
          <w:tab w:val="left" w:pos="0"/>
        </w:tabs>
        <w:suppressAutoHyphens/>
        <w:autoSpaceDN w:val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</w:p>
    <w:p w14:paraId="59E77EA2" w14:textId="332CD1BF" w:rsidR="009B40B0" w:rsidRPr="009659DA" w:rsidRDefault="009B40B0" w:rsidP="009B40B0">
      <w:pPr>
        <w:widowControl w:val="0"/>
        <w:pBdr>
          <w:bottom w:val="single" w:sz="12" w:space="11" w:color="auto"/>
        </w:pBdr>
        <w:suppressAutoHyphens/>
        <w:autoSpaceDN w:val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  <w:r w:rsidRPr="009659DA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>Tallinn,</w:t>
      </w:r>
      <w:r w:rsidRPr="009659DA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ab/>
      </w:r>
      <w:r w:rsidRPr="009659DA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ab/>
        <w:t>202</w:t>
      </w:r>
      <w:r w:rsidR="004668D7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>4</w:t>
      </w:r>
    </w:p>
    <w:p w14:paraId="20F1F322" w14:textId="518E93CA" w:rsidR="009B40B0" w:rsidRPr="009659DA" w:rsidRDefault="009B40B0" w:rsidP="009B40B0">
      <w:pPr>
        <w:widowControl w:val="0"/>
        <w:suppressAutoHyphens/>
        <w:autoSpaceDN w:val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  <w:r w:rsidRPr="009659DA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 xml:space="preserve">Algatab Vabariigi Valitsus </w:t>
      </w:r>
      <w:r w:rsidR="00426E5B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 xml:space="preserve">     </w:t>
      </w:r>
      <w:r w:rsidRPr="009659DA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>202</w:t>
      </w:r>
      <w:r w:rsidR="004668D7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>4</w:t>
      </w:r>
      <w:r w:rsidRPr="009659DA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 xml:space="preserve">. a nr </w:t>
      </w:r>
    </w:p>
    <w:p w14:paraId="7D091080" w14:textId="77777777" w:rsidR="009B40B0" w:rsidRPr="009659DA" w:rsidRDefault="009B40B0" w:rsidP="009B40B0">
      <w:pPr>
        <w:widowControl w:val="0"/>
        <w:suppressAutoHyphens/>
        <w:autoSpaceDN w:val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</w:p>
    <w:p w14:paraId="5FCB04B2" w14:textId="77777777" w:rsidR="009B40B0" w:rsidRPr="009659DA" w:rsidRDefault="009B40B0" w:rsidP="009B40B0">
      <w:pPr>
        <w:widowControl w:val="0"/>
        <w:suppressAutoHyphens/>
        <w:autoSpaceDN w:val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  <w:r w:rsidRPr="009659DA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>Vabariigi Valitsuse nimel</w:t>
      </w:r>
    </w:p>
    <w:p w14:paraId="0A8006CB" w14:textId="77777777" w:rsidR="009B40B0" w:rsidRPr="009659DA" w:rsidRDefault="009B40B0" w:rsidP="009B40B0">
      <w:pPr>
        <w:widowControl w:val="0"/>
        <w:suppressAutoHyphens/>
        <w:autoSpaceDN w:val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</w:p>
    <w:p w14:paraId="6C916353" w14:textId="77777777" w:rsidR="009B40B0" w:rsidRPr="009659DA" w:rsidRDefault="009B40B0" w:rsidP="009B40B0">
      <w:pPr>
        <w:widowControl w:val="0"/>
        <w:suppressAutoHyphens/>
        <w:autoSpaceDN w:val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  <w:r w:rsidRPr="009659DA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>(allkirjastatud digitaalselt)</w:t>
      </w:r>
    </w:p>
    <w:p w14:paraId="323BD63B" w14:textId="77777777" w:rsidR="00BF678C" w:rsidRDefault="00BF678C" w:rsidP="005B594C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sectPr w:rsidR="00BF678C" w:rsidSect="00CA191C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i Koik" w:date="2024-05-10T14:39:00Z" w:initials="MK">
    <w:p w14:paraId="22040D86" w14:textId="77777777" w:rsidR="00D17F39" w:rsidRDefault="00D17F39" w:rsidP="00180FAA">
      <w:pPr>
        <w:pStyle w:val="Kommentaaritekst"/>
      </w:pPr>
      <w:r>
        <w:rPr>
          <w:rStyle w:val="Kommentaariviide"/>
        </w:rPr>
        <w:annotationRef/>
      </w:r>
      <w:r>
        <w:t xml:space="preserve">Teiste seaduste muudatused on seotud ju siiski meditsiiniseadme seaduse </w:t>
      </w:r>
      <w:r>
        <w:rPr>
          <w:u w:val="single"/>
        </w:rPr>
        <w:t>muutmisega</w:t>
      </w:r>
      <w:r>
        <w:t>, mitte selle seadusega üldisemalt?</w:t>
      </w:r>
    </w:p>
  </w:comment>
  <w:comment w:id="4" w:author="Mari Käbi" w:date="2024-05-10T15:55:00Z" w:initials="MK">
    <w:p w14:paraId="72A21F56" w14:textId="77777777" w:rsidR="002A57D1" w:rsidRDefault="002A57D1" w:rsidP="00894093">
      <w:pPr>
        <w:pStyle w:val="Kommentaaritekst"/>
      </w:pPr>
      <w:r>
        <w:rPr>
          <w:rStyle w:val="Kommentaariviide"/>
        </w:rPr>
        <w:annotationRef/>
      </w:r>
      <w:r>
        <w:t xml:space="preserve">Sõna "viimine" ei ole kõige sobivam. Soovitame nt </w:t>
      </w:r>
      <w:r>
        <w:rPr>
          <w:i/>
          <w:iCs/>
        </w:rPr>
        <w:t>pädevuse andmine Ravimiametile</w:t>
      </w:r>
      <w:r>
        <w:t xml:space="preserve">. Kui see on liiga üldine, siis võibolla  </w:t>
      </w:r>
      <w:r>
        <w:rPr>
          <w:i/>
          <w:iCs/>
        </w:rPr>
        <w:t>Ravimiametile pädevuse lisamine.</w:t>
      </w:r>
    </w:p>
  </w:comment>
  <w:comment w:id="5" w:author="Mari Käbi" w:date="2024-05-10T15:56:00Z" w:initials="MK">
    <w:p w14:paraId="46343CA1" w14:textId="77777777" w:rsidR="002A57D1" w:rsidRDefault="002A57D1" w:rsidP="006E0B82">
      <w:pPr>
        <w:pStyle w:val="Kommentaaritekst"/>
      </w:pPr>
      <w:r>
        <w:rPr>
          <w:rStyle w:val="Kommentaariviide"/>
        </w:rPr>
        <w:annotationRef/>
      </w:r>
      <w:r>
        <w:t>Selle asemel, et § 14.1 uuesti välja kirjutada võiks sõnastada nii - ja paragrahvi täiendatakse ...</w:t>
      </w:r>
    </w:p>
  </w:comment>
  <w:comment w:id="6" w:author="Mari Koik" w:date="2024-05-10T13:38:00Z" w:initials="MK">
    <w:p w14:paraId="0F0ED34C" w14:textId="68916CC3" w:rsidR="00754B77" w:rsidRDefault="00754B77" w:rsidP="00F20D12">
      <w:pPr>
        <w:pStyle w:val="Kommentaaritekst"/>
      </w:pPr>
      <w:r>
        <w:rPr>
          <w:rStyle w:val="Kommentaariviide"/>
        </w:rPr>
        <w:annotationRef/>
      </w:r>
      <w:r>
        <w:t>Oleks kompaktsem</w:t>
      </w:r>
    </w:p>
  </w:comment>
  <w:comment w:id="9" w:author="Mari Koik" w:date="2024-05-10T13:50:00Z" w:initials="MK">
    <w:p w14:paraId="7DDB52F6" w14:textId="77777777" w:rsidR="00670B52" w:rsidRDefault="00670B52" w:rsidP="00F66ACD">
      <w:pPr>
        <w:pStyle w:val="Kommentaaritekst"/>
      </w:pPr>
      <w:r>
        <w:rPr>
          <w:rStyle w:val="Kommentaariviide"/>
        </w:rPr>
        <w:annotationRef/>
      </w:r>
      <w:r>
        <w:t>Oleks kompaktsem</w:t>
      </w:r>
    </w:p>
  </w:comment>
  <w:comment w:id="12" w:author="Mari Käbi" w:date="2024-05-07T14:20:00Z" w:initials="MK">
    <w:p w14:paraId="64C2EA70" w14:textId="7C992525" w:rsidR="00E129C6" w:rsidRDefault="00E129C6" w:rsidP="005D4451">
      <w:pPr>
        <w:pStyle w:val="Kommentaaritekst"/>
      </w:pPr>
      <w:r>
        <w:rPr>
          <w:rStyle w:val="Kommentaariviide"/>
        </w:rPr>
        <w:annotationRef/>
      </w:r>
      <w:r>
        <w:t>Seaduses on peatüki pealkirjad suurtähtedega. Palun tooge ka eelnõus peatüki pealkiri suurtähtedes.</w:t>
      </w:r>
    </w:p>
  </w:comment>
  <w:comment w:id="22" w:author="Mari Koik" w:date="2024-05-10T14:19:00Z" w:initials="MK">
    <w:p w14:paraId="78B8C5F6" w14:textId="77777777" w:rsidR="00C268BB" w:rsidRDefault="00C268BB" w:rsidP="00C30B30">
      <w:pPr>
        <w:pStyle w:val="Kommentaaritekst"/>
      </w:pPr>
      <w:r>
        <w:rPr>
          <w:rStyle w:val="Kommentaariviide"/>
        </w:rPr>
        <w:annotationRef/>
      </w:r>
      <w:r>
        <w:t>Kui juttu on vastavushindamisasutuse määramisest, peaks olema lahku kirjutatud.</w:t>
      </w:r>
    </w:p>
  </w:comment>
  <w:comment w:id="24" w:author="Mari Koik" w:date="2024-05-10T14:19:00Z" w:initials="MK">
    <w:p w14:paraId="4393ADC4" w14:textId="77777777" w:rsidR="00C268BB" w:rsidRDefault="00C268BB" w:rsidP="00A524A6">
      <w:pPr>
        <w:pStyle w:val="Kommentaaritekst"/>
      </w:pPr>
      <w:r>
        <w:rPr>
          <w:rStyle w:val="Kommentaariviide"/>
        </w:rPr>
        <w:annotationRef/>
      </w:r>
      <w:r>
        <w:t>sama</w:t>
      </w:r>
    </w:p>
  </w:comment>
  <w:comment w:id="26" w:author="Mari Koik" w:date="2024-05-10T14:29:00Z" w:initials="MK">
    <w:p w14:paraId="520CA43C" w14:textId="77777777" w:rsidR="008240F3" w:rsidRDefault="008240F3" w:rsidP="00936362">
      <w:pPr>
        <w:pStyle w:val="Kommentaaritekst"/>
      </w:pPr>
      <w:r>
        <w:rPr>
          <w:rStyle w:val="Kommentaariviide"/>
        </w:rPr>
        <w:annotationRef/>
      </w:r>
      <w:r>
        <w:t>Tundus, et nii oleks selgem</w:t>
      </w:r>
    </w:p>
  </w:comment>
  <w:comment w:id="29" w:author="Mari Koik" w:date="2024-05-10T14:28:00Z" w:initials="MK">
    <w:p w14:paraId="5829C0A5" w14:textId="6748A349" w:rsidR="008240F3" w:rsidRDefault="008240F3" w:rsidP="00DF2BAC">
      <w:pPr>
        <w:pStyle w:val="Kommentaaritekst"/>
      </w:pPr>
      <w:r>
        <w:rPr>
          <w:rStyle w:val="Kommentaariviide"/>
        </w:rPr>
        <w:annotationRef/>
      </w:r>
      <w:r>
        <w:t>Kehtivas TTKSis on see kirjutatud kokku</w:t>
      </w:r>
    </w:p>
  </w:comment>
  <w:comment w:id="32" w:author="Mari Käbi" w:date="2024-05-07T13:56:00Z" w:initials="MK">
    <w:p w14:paraId="09BD23FA" w14:textId="77777777" w:rsidR="002A57D1" w:rsidRDefault="008F2F10">
      <w:pPr>
        <w:pStyle w:val="Kommentaaritekst"/>
      </w:pPr>
      <w:r>
        <w:rPr>
          <w:rStyle w:val="Kommentaariviide"/>
        </w:rPr>
        <w:annotationRef/>
      </w:r>
      <w:r w:rsidR="002A57D1">
        <w:t xml:space="preserve">Siin tuleks kasutada määratlust "tekstiosa", sest ka eespool on sarnases olukorras kasutatud pigem sõna </w:t>
      </w:r>
      <w:r w:rsidR="002A57D1">
        <w:rPr>
          <w:i/>
          <w:iCs/>
        </w:rPr>
        <w:t xml:space="preserve">tekstiosa </w:t>
      </w:r>
      <w:r w:rsidR="002A57D1">
        <w:t xml:space="preserve">(vt § 6 p 2). </w:t>
      </w:r>
    </w:p>
    <w:p w14:paraId="0C461426" w14:textId="77777777" w:rsidR="002A57D1" w:rsidRDefault="002A57D1" w:rsidP="00786271">
      <w:pPr>
        <w:pStyle w:val="Kommentaaritekst"/>
      </w:pPr>
      <w:r>
        <w:t>Seega on sõnastus - ….pärast sõna "Terviseamet" tekstiosaga ", Ravimiamet".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2040D86" w15:done="0"/>
  <w15:commentEx w15:paraId="72A21F56" w15:done="0"/>
  <w15:commentEx w15:paraId="46343CA1" w15:done="0"/>
  <w15:commentEx w15:paraId="0F0ED34C" w15:done="0"/>
  <w15:commentEx w15:paraId="7DDB52F6" w15:done="0"/>
  <w15:commentEx w15:paraId="64C2EA70" w15:done="0"/>
  <w15:commentEx w15:paraId="78B8C5F6" w15:done="0"/>
  <w15:commentEx w15:paraId="4393ADC4" w15:done="0"/>
  <w15:commentEx w15:paraId="520CA43C" w15:done="0"/>
  <w15:commentEx w15:paraId="5829C0A5" w15:done="0"/>
  <w15:commentEx w15:paraId="0C46142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E8B03F" w16cex:dateUtc="2024-05-10T11:39:00Z"/>
  <w16cex:commentExtensible w16cex:durableId="29E8C1E9" w16cex:dateUtc="2024-05-10T12:55:00Z"/>
  <w16cex:commentExtensible w16cex:durableId="29E8C229" w16cex:dateUtc="2024-05-10T12:56:00Z"/>
  <w16cex:commentExtensible w16cex:durableId="29E8A1CE" w16cex:dateUtc="2024-05-10T10:38:00Z"/>
  <w16cex:commentExtensible w16cex:durableId="29E8A49D" w16cex:dateUtc="2024-05-10T10:50:00Z"/>
  <w16cex:commentExtensible w16cex:durableId="29E4B746" w16cex:dateUtc="2024-05-07T11:20:00Z"/>
  <w16cex:commentExtensible w16cex:durableId="29E8AB60" w16cex:dateUtc="2024-05-10T11:19:00Z"/>
  <w16cex:commentExtensible w16cex:durableId="29E8AB85" w16cex:dateUtc="2024-05-10T11:19:00Z"/>
  <w16cex:commentExtensible w16cex:durableId="29E8ADDB" w16cex:dateUtc="2024-05-10T11:29:00Z"/>
  <w16cex:commentExtensible w16cex:durableId="29E8AD70" w16cex:dateUtc="2024-05-10T11:28:00Z"/>
  <w16cex:commentExtensible w16cex:durableId="29E4B19E" w16cex:dateUtc="2024-05-07T10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2040D86" w16cid:durableId="29E8B03F"/>
  <w16cid:commentId w16cid:paraId="72A21F56" w16cid:durableId="29E8C1E9"/>
  <w16cid:commentId w16cid:paraId="46343CA1" w16cid:durableId="29E8C229"/>
  <w16cid:commentId w16cid:paraId="0F0ED34C" w16cid:durableId="29E8A1CE"/>
  <w16cid:commentId w16cid:paraId="7DDB52F6" w16cid:durableId="29E8A49D"/>
  <w16cid:commentId w16cid:paraId="64C2EA70" w16cid:durableId="29E4B746"/>
  <w16cid:commentId w16cid:paraId="78B8C5F6" w16cid:durableId="29E8AB60"/>
  <w16cid:commentId w16cid:paraId="4393ADC4" w16cid:durableId="29E8AB85"/>
  <w16cid:commentId w16cid:paraId="520CA43C" w16cid:durableId="29E8ADDB"/>
  <w16cid:commentId w16cid:paraId="5829C0A5" w16cid:durableId="29E8AD70"/>
  <w16cid:commentId w16cid:paraId="0C461426" w16cid:durableId="29E4B19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DBE28" w14:textId="77777777" w:rsidR="00CA191C" w:rsidRDefault="00CA191C" w:rsidP="004668D7">
      <w:r>
        <w:separator/>
      </w:r>
    </w:p>
  </w:endnote>
  <w:endnote w:type="continuationSeparator" w:id="0">
    <w:p w14:paraId="7362BB6C" w14:textId="77777777" w:rsidR="00CA191C" w:rsidRDefault="00CA191C" w:rsidP="004668D7">
      <w:r>
        <w:continuationSeparator/>
      </w:r>
    </w:p>
  </w:endnote>
  <w:endnote w:type="continuationNotice" w:id="1">
    <w:p w14:paraId="4B4B402D" w14:textId="77777777" w:rsidR="00CA191C" w:rsidRDefault="00CA19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6213024"/>
      <w:docPartObj>
        <w:docPartGallery w:val="Page Numbers (Bottom of Page)"/>
        <w:docPartUnique/>
      </w:docPartObj>
    </w:sdtPr>
    <w:sdtEndPr/>
    <w:sdtContent>
      <w:p w14:paraId="13446718" w14:textId="3ADDA541" w:rsidR="004668D7" w:rsidRDefault="004668D7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88C38F" w14:textId="77777777" w:rsidR="004668D7" w:rsidRDefault="004668D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B6039" w14:textId="77777777" w:rsidR="00CA191C" w:rsidRDefault="00CA191C" w:rsidP="004668D7">
      <w:r>
        <w:separator/>
      </w:r>
    </w:p>
  </w:footnote>
  <w:footnote w:type="continuationSeparator" w:id="0">
    <w:p w14:paraId="702C9E7A" w14:textId="77777777" w:rsidR="00CA191C" w:rsidRDefault="00CA191C" w:rsidP="004668D7">
      <w:r>
        <w:continuationSeparator/>
      </w:r>
    </w:p>
  </w:footnote>
  <w:footnote w:type="continuationNotice" w:id="1">
    <w:p w14:paraId="7CA8E15B" w14:textId="77777777" w:rsidR="00CA191C" w:rsidRDefault="00CA191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811E2A"/>
    <w:multiLevelType w:val="hybridMultilevel"/>
    <w:tmpl w:val="DCF65B96"/>
    <w:lvl w:ilvl="0" w:tplc="061A6262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832957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i Koik">
    <w15:presenceInfo w15:providerId="AD" w15:userId="S::mari.koik@just.ee::35ec3d9a-739e-4d69-8d21-732e3e4a96d5"/>
  </w15:person>
  <w15:person w15:author="Mari Käbi">
    <w15:presenceInfo w15:providerId="AD" w15:userId="S::Mari.Kabi@just.ee::2637d488-21dc-4431-9d4f-bb4c84dc620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94C"/>
    <w:rsid w:val="000024F1"/>
    <w:rsid w:val="000106EF"/>
    <w:rsid w:val="00010850"/>
    <w:rsid w:val="000128E6"/>
    <w:rsid w:val="00031A5F"/>
    <w:rsid w:val="000357C7"/>
    <w:rsid w:val="00035DDD"/>
    <w:rsid w:val="00036127"/>
    <w:rsid w:val="00036A0B"/>
    <w:rsid w:val="00037019"/>
    <w:rsid w:val="00040A4D"/>
    <w:rsid w:val="0005386B"/>
    <w:rsid w:val="000620C3"/>
    <w:rsid w:val="00072A4D"/>
    <w:rsid w:val="0007386C"/>
    <w:rsid w:val="000747D4"/>
    <w:rsid w:val="00074DBC"/>
    <w:rsid w:val="00074FE4"/>
    <w:rsid w:val="00092FCF"/>
    <w:rsid w:val="000A2200"/>
    <w:rsid w:val="000A5D12"/>
    <w:rsid w:val="000A5DDC"/>
    <w:rsid w:val="000A7ECE"/>
    <w:rsid w:val="000B2B64"/>
    <w:rsid w:val="000C4359"/>
    <w:rsid w:val="000C6FE0"/>
    <w:rsid w:val="000D778E"/>
    <w:rsid w:val="000E1D2E"/>
    <w:rsid w:val="000E24EE"/>
    <w:rsid w:val="000E3F72"/>
    <w:rsid w:val="000F61D9"/>
    <w:rsid w:val="00101C9B"/>
    <w:rsid w:val="00101EDB"/>
    <w:rsid w:val="001021C4"/>
    <w:rsid w:val="00104B81"/>
    <w:rsid w:val="00107D7E"/>
    <w:rsid w:val="001115E8"/>
    <w:rsid w:val="00111F80"/>
    <w:rsid w:val="0011240E"/>
    <w:rsid w:val="00117C7E"/>
    <w:rsid w:val="00133371"/>
    <w:rsid w:val="00141870"/>
    <w:rsid w:val="0014212E"/>
    <w:rsid w:val="00142ECD"/>
    <w:rsid w:val="001466A6"/>
    <w:rsid w:val="00147A20"/>
    <w:rsid w:val="00151367"/>
    <w:rsid w:val="001520F4"/>
    <w:rsid w:val="00164131"/>
    <w:rsid w:val="001667A1"/>
    <w:rsid w:val="00174489"/>
    <w:rsid w:val="00180EB2"/>
    <w:rsid w:val="00180F42"/>
    <w:rsid w:val="00184D84"/>
    <w:rsid w:val="00187434"/>
    <w:rsid w:val="00187A88"/>
    <w:rsid w:val="0019423F"/>
    <w:rsid w:val="001A7C15"/>
    <w:rsid w:val="001B2D07"/>
    <w:rsid w:val="001B356B"/>
    <w:rsid w:val="001B4890"/>
    <w:rsid w:val="001B4C3C"/>
    <w:rsid w:val="001C3570"/>
    <w:rsid w:val="001D09FF"/>
    <w:rsid w:val="001D3A27"/>
    <w:rsid w:val="001D3B99"/>
    <w:rsid w:val="001D63A6"/>
    <w:rsid w:val="001F749C"/>
    <w:rsid w:val="00203FCF"/>
    <w:rsid w:val="00206595"/>
    <w:rsid w:val="00206A43"/>
    <w:rsid w:val="00207E53"/>
    <w:rsid w:val="00211BA7"/>
    <w:rsid w:val="00212B38"/>
    <w:rsid w:val="00215958"/>
    <w:rsid w:val="00234153"/>
    <w:rsid w:val="002425AA"/>
    <w:rsid w:val="00262A8B"/>
    <w:rsid w:val="00267F1F"/>
    <w:rsid w:val="00272767"/>
    <w:rsid w:val="00274ECE"/>
    <w:rsid w:val="002811C3"/>
    <w:rsid w:val="00286EF7"/>
    <w:rsid w:val="00295C6C"/>
    <w:rsid w:val="002970DB"/>
    <w:rsid w:val="002A108C"/>
    <w:rsid w:val="002A49EE"/>
    <w:rsid w:val="002A4F37"/>
    <w:rsid w:val="002A57D1"/>
    <w:rsid w:val="002B3489"/>
    <w:rsid w:val="002C2A69"/>
    <w:rsid w:val="002F0D17"/>
    <w:rsid w:val="002F0F67"/>
    <w:rsid w:val="002F7E0B"/>
    <w:rsid w:val="00304015"/>
    <w:rsid w:val="00314FF6"/>
    <w:rsid w:val="0031622E"/>
    <w:rsid w:val="0032398A"/>
    <w:rsid w:val="003255EA"/>
    <w:rsid w:val="0033138B"/>
    <w:rsid w:val="00332E9F"/>
    <w:rsid w:val="00334530"/>
    <w:rsid w:val="00334941"/>
    <w:rsid w:val="0033567F"/>
    <w:rsid w:val="003510DD"/>
    <w:rsid w:val="00360A08"/>
    <w:rsid w:val="003613BE"/>
    <w:rsid w:val="00361C97"/>
    <w:rsid w:val="00362F9F"/>
    <w:rsid w:val="0036396B"/>
    <w:rsid w:val="00367C07"/>
    <w:rsid w:val="003705C8"/>
    <w:rsid w:val="003729AC"/>
    <w:rsid w:val="0037424F"/>
    <w:rsid w:val="00375F88"/>
    <w:rsid w:val="003857CF"/>
    <w:rsid w:val="00397B73"/>
    <w:rsid w:val="003A2CFC"/>
    <w:rsid w:val="003A742A"/>
    <w:rsid w:val="003C19C2"/>
    <w:rsid w:val="003C4C59"/>
    <w:rsid w:val="003D01D7"/>
    <w:rsid w:val="003D1EA2"/>
    <w:rsid w:val="003D4E34"/>
    <w:rsid w:val="003D7184"/>
    <w:rsid w:val="003E2F74"/>
    <w:rsid w:val="003F353E"/>
    <w:rsid w:val="00400E2F"/>
    <w:rsid w:val="00407D7C"/>
    <w:rsid w:val="004107DE"/>
    <w:rsid w:val="0041561A"/>
    <w:rsid w:val="004177AA"/>
    <w:rsid w:val="00420ACF"/>
    <w:rsid w:val="004212D2"/>
    <w:rsid w:val="00421B5E"/>
    <w:rsid w:val="00422AF4"/>
    <w:rsid w:val="00426E5B"/>
    <w:rsid w:val="00431198"/>
    <w:rsid w:val="00433DA6"/>
    <w:rsid w:val="00441705"/>
    <w:rsid w:val="004525F4"/>
    <w:rsid w:val="0046247B"/>
    <w:rsid w:val="00463383"/>
    <w:rsid w:val="00463FF0"/>
    <w:rsid w:val="004668D7"/>
    <w:rsid w:val="00470756"/>
    <w:rsid w:val="004728DF"/>
    <w:rsid w:val="0047424F"/>
    <w:rsid w:val="00474B5E"/>
    <w:rsid w:val="00480396"/>
    <w:rsid w:val="0048218B"/>
    <w:rsid w:val="004874F3"/>
    <w:rsid w:val="00490971"/>
    <w:rsid w:val="00493A61"/>
    <w:rsid w:val="00495F9B"/>
    <w:rsid w:val="0049627E"/>
    <w:rsid w:val="004A3174"/>
    <w:rsid w:val="004A455D"/>
    <w:rsid w:val="004A4714"/>
    <w:rsid w:val="004A515D"/>
    <w:rsid w:val="004A5834"/>
    <w:rsid w:val="004A7B4E"/>
    <w:rsid w:val="004B2E0C"/>
    <w:rsid w:val="004C1F7A"/>
    <w:rsid w:val="004C597E"/>
    <w:rsid w:val="004C6A50"/>
    <w:rsid w:val="004D476C"/>
    <w:rsid w:val="004D5633"/>
    <w:rsid w:val="004D5CF4"/>
    <w:rsid w:val="004F04D4"/>
    <w:rsid w:val="004F4010"/>
    <w:rsid w:val="004F43B8"/>
    <w:rsid w:val="005173FF"/>
    <w:rsid w:val="00521F94"/>
    <w:rsid w:val="0052776D"/>
    <w:rsid w:val="0052790D"/>
    <w:rsid w:val="00532B77"/>
    <w:rsid w:val="005350A9"/>
    <w:rsid w:val="00535485"/>
    <w:rsid w:val="00540CF1"/>
    <w:rsid w:val="005516EA"/>
    <w:rsid w:val="005549F4"/>
    <w:rsid w:val="00565FFA"/>
    <w:rsid w:val="0057085E"/>
    <w:rsid w:val="00570B9B"/>
    <w:rsid w:val="005719C5"/>
    <w:rsid w:val="00574353"/>
    <w:rsid w:val="00574493"/>
    <w:rsid w:val="005843C6"/>
    <w:rsid w:val="005A0116"/>
    <w:rsid w:val="005A1BD8"/>
    <w:rsid w:val="005A22B4"/>
    <w:rsid w:val="005A2340"/>
    <w:rsid w:val="005A367D"/>
    <w:rsid w:val="005A417E"/>
    <w:rsid w:val="005A5F9D"/>
    <w:rsid w:val="005B4204"/>
    <w:rsid w:val="005B537F"/>
    <w:rsid w:val="005B58E8"/>
    <w:rsid w:val="005B594C"/>
    <w:rsid w:val="005B651C"/>
    <w:rsid w:val="005D0D6B"/>
    <w:rsid w:val="005E497F"/>
    <w:rsid w:val="005F7DB9"/>
    <w:rsid w:val="00600BC5"/>
    <w:rsid w:val="0061285F"/>
    <w:rsid w:val="006202D5"/>
    <w:rsid w:val="006271B1"/>
    <w:rsid w:val="00633353"/>
    <w:rsid w:val="00635C12"/>
    <w:rsid w:val="00636A07"/>
    <w:rsid w:val="00637BA9"/>
    <w:rsid w:val="00641AB1"/>
    <w:rsid w:val="00641F6E"/>
    <w:rsid w:val="006563FF"/>
    <w:rsid w:val="006614E3"/>
    <w:rsid w:val="00663EF1"/>
    <w:rsid w:val="00664202"/>
    <w:rsid w:val="0066799B"/>
    <w:rsid w:val="006702A2"/>
    <w:rsid w:val="00670B52"/>
    <w:rsid w:val="006749E9"/>
    <w:rsid w:val="006761D0"/>
    <w:rsid w:val="0068052B"/>
    <w:rsid w:val="00682F72"/>
    <w:rsid w:val="00686BEC"/>
    <w:rsid w:val="006A1636"/>
    <w:rsid w:val="006A2D28"/>
    <w:rsid w:val="006A5DB6"/>
    <w:rsid w:val="006B6BB4"/>
    <w:rsid w:val="006B6DFF"/>
    <w:rsid w:val="006B7FFE"/>
    <w:rsid w:val="006C7144"/>
    <w:rsid w:val="006D4F34"/>
    <w:rsid w:val="006D59B0"/>
    <w:rsid w:val="006E524D"/>
    <w:rsid w:val="006F00A0"/>
    <w:rsid w:val="006F5543"/>
    <w:rsid w:val="006F7AF4"/>
    <w:rsid w:val="00706BAC"/>
    <w:rsid w:val="00716D89"/>
    <w:rsid w:val="0072187D"/>
    <w:rsid w:val="00722748"/>
    <w:rsid w:val="0072319D"/>
    <w:rsid w:val="00734CB1"/>
    <w:rsid w:val="00736E0A"/>
    <w:rsid w:val="00742D5F"/>
    <w:rsid w:val="00744647"/>
    <w:rsid w:val="00754B77"/>
    <w:rsid w:val="00763F5E"/>
    <w:rsid w:val="007745A8"/>
    <w:rsid w:val="007762EA"/>
    <w:rsid w:val="00777DAF"/>
    <w:rsid w:val="00783EA9"/>
    <w:rsid w:val="00795E89"/>
    <w:rsid w:val="007A3F98"/>
    <w:rsid w:val="007B4AB5"/>
    <w:rsid w:val="007C0A65"/>
    <w:rsid w:val="007C1C72"/>
    <w:rsid w:val="007E0890"/>
    <w:rsid w:val="007E326D"/>
    <w:rsid w:val="007E43BB"/>
    <w:rsid w:val="007E688F"/>
    <w:rsid w:val="0081524C"/>
    <w:rsid w:val="008165B8"/>
    <w:rsid w:val="008174CE"/>
    <w:rsid w:val="008240F3"/>
    <w:rsid w:val="00830255"/>
    <w:rsid w:val="00841171"/>
    <w:rsid w:val="00842CA3"/>
    <w:rsid w:val="00845CE6"/>
    <w:rsid w:val="00846544"/>
    <w:rsid w:val="00851DEE"/>
    <w:rsid w:val="008532A2"/>
    <w:rsid w:val="00854A6F"/>
    <w:rsid w:val="00855109"/>
    <w:rsid w:val="00857559"/>
    <w:rsid w:val="0087298F"/>
    <w:rsid w:val="0087319A"/>
    <w:rsid w:val="00874AE8"/>
    <w:rsid w:val="00874E3F"/>
    <w:rsid w:val="008765DE"/>
    <w:rsid w:val="00876643"/>
    <w:rsid w:val="00877086"/>
    <w:rsid w:val="00877213"/>
    <w:rsid w:val="0088798D"/>
    <w:rsid w:val="008905D1"/>
    <w:rsid w:val="008A4148"/>
    <w:rsid w:val="008A7622"/>
    <w:rsid w:val="008B3B7B"/>
    <w:rsid w:val="008C0E27"/>
    <w:rsid w:val="008C63FE"/>
    <w:rsid w:val="008E7443"/>
    <w:rsid w:val="008F2F10"/>
    <w:rsid w:val="008F5CD5"/>
    <w:rsid w:val="008F7A54"/>
    <w:rsid w:val="008F7CCB"/>
    <w:rsid w:val="00901632"/>
    <w:rsid w:val="00901B88"/>
    <w:rsid w:val="00914163"/>
    <w:rsid w:val="009152D5"/>
    <w:rsid w:val="00915D21"/>
    <w:rsid w:val="009226D8"/>
    <w:rsid w:val="00922989"/>
    <w:rsid w:val="009242EE"/>
    <w:rsid w:val="00934CEC"/>
    <w:rsid w:val="0093536D"/>
    <w:rsid w:val="00942811"/>
    <w:rsid w:val="00942FDA"/>
    <w:rsid w:val="0094594C"/>
    <w:rsid w:val="00955DB3"/>
    <w:rsid w:val="00962714"/>
    <w:rsid w:val="00964E8B"/>
    <w:rsid w:val="00965B03"/>
    <w:rsid w:val="00965E8D"/>
    <w:rsid w:val="00967D9A"/>
    <w:rsid w:val="00976216"/>
    <w:rsid w:val="00976F63"/>
    <w:rsid w:val="009A6297"/>
    <w:rsid w:val="009B40B0"/>
    <w:rsid w:val="009B48F8"/>
    <w:rsid w:val="009C12F5"/>
    <w:rsid w:val="009E2A6D"/>
    <w:rsid w:val="009F15E4"/>
    <w:rsid w:val="009F36E0"/>
    <w:rsid w:val="009F3DAD"/>
    <w:rsid w:val="009F42EA"/>
    <w:rsid w:val="00A035EA"/>
    <w:rsid w:val="00A12F61"/>
    <w:rsid w:val="00A14DCA"/>
    <w:rsid w:val="00A15B52"/>
    <w:rsid w:val="00A22647"/>
    <w:rsid w:val="00A235B6"/>
    <w:rsid w:val="00A2433C"/>
    <w:rsid w:val="00A24D70"/>
    <w:rsid w:val="00A32E3B"/>
    <w:rsid w:val="00A40931"/>
    <w:rsid w:val="00A538CC"/>
    <w:rsid w:val="00A54837"/>
    <w:rsid w:val="00A653D8"/>
    <w:rsid w:val="00A66F09"/>
    <w:rsid w:val="00A7138C"/>
    <w:rsid w:val="00A82A4B"/>
    <w:rsid w:val="00A82AF4"/>
    <w:rsid w:val="00A85137"/>
    <w:rsid w:val="00A87A46"/>
    <w:rsid w:val="00A92ECF"/>
    <w:rsid w:val="00A97B39"/>
    <w:rsid w:val="00AA2A7F"/>
    <w:rsid w:val="00AA5860"/>
    <w:rsid w:val="00AB1AD8"/>
    <w:rsid w:val="00AB6A25"/>
    <w:rsid w:val="00AC4455"/>
    <w:rsid w:val="00AC7266"/>
    <w:rsid w:val="00AD0208"/>
    <w:rsid w:val="00AD48B6"/>
    <w:rsid w:val="00AE2C37"/>
    <w:rsid w:val="00AF103E"/>
    <w:rsid w:val="00AF382F"/>
    <w:rsid w:val="00AF394D"/>
    <w:rsid w:val="00B064C8"/>
    <w:rsid w:val="00B12DBB"/>
    <w:rsid w:val="00B14424"/>
    <w:rsid w:val="00B14756"/>
    <w:rsid w:val="00B23183"/>
    <w:rsid w:val="00B26B33"/>
    <w:rsid w:val="00B31999"/>
    <w:rsid w:val="00B3437A"/>
    <w:rsid w:val="00B35D7B"/>
    <w:rsid w:val="00B379BA"/>
    <w:rsid w:val="00B4504C"/>
    <w:rsid w:val="00B46EEB"/>
    <w:rsid w:val="00B53573"/>
    <w:rsid w:val="00B619F4"/>
    <w:rsid w:val="00B675ED"/>
    <w:rsid w:val="00B6787F"/>
    <w:rsid w:val="00B7219E"/>
    <w:rsid w:val="00B91CA0"/>
    <w:rsid w:val="00B95CE0"/>
    <w:rsid w:val="00B96384"/>
    <w:rsid w:val="00B979FC"/>
    <w:rsid w:val="00BA03A7"/>
    <w:rsid w:val="00BA3155"/>
    <w:rsid w:val="00BB06DE"/>
    <w:rsid w:val="00BB4197"/>
    <w:rsid w:val="00BB7948"/>
    <w:rsid w:val="00BC5BFC"/>
    <w:rsid w:val="00BC6916"/>
    <w:rsid w:val="00BD0443"/>
    <w:rsid w:val="00BD0B1A"/>
    <w:rsid w:val="00BE1A6C"/>
    <w:rsid w:val="00BE5D44"/>
    <w:rsid w:val="00BF5101"/>
    <w:rsid w:val="00BF678C"/>
    <w:rsid w:val="00BF75BC"/>
    <w:rsid w:val="00C01DCD"/>
    <w:rsid w:val="00C15E2D"/>
    <w:rsid w:val="00C209D0"/>
    <w:rsid w:val="00C2409B"/>
    <w:rsid w:val="00C249BD"/>
    <w:rsid w:val="00C2617F"/>
    <w:rsid w:val="00C268BB"/>
    <w:rsid w:val="00C3601F"/>
    <w:rsid w:val="00C37D1B"/>
    <w:rsid w:val="00C404A1"/>
    <w:rsid w:val="00C4264A"/>
    <w:rsid w:val="00C45BBA"/>
    <w:rsid w:val="00C52BA7"/>
    <w:rsid w:val="00C52BCD"/>
    <w:rsid w:val="00C56A3F"/>
    <w:rsid w:val="00C56B24"/>
    <w:rsid w:val="00C60B0C"/>
    <w:rsid w:val="00C64305"/>
    <w:rsid w:val="00C706EA"/>
    <w:rsid w:val="00C7517C"/>
    <w:rsid w:val="00C92313"/>
    <w:rsid w:val="00C92688"/>
    <w:rsid w:val="00C92C66"/>
    <w:rsid w:val="00C95B48"/>
    <w:rsid w:val="00C96EC2"/>
    <w:rsid w:val="00CA0379"/>
    <w:rsid w:val="00CA191C"/>
    <w:rsid w:val="00CA3BEF"/>
    <w:rsid w:val="00CB4FB8"/>
    <w:rsid w:val="00CB51E9"/>
    <w:rsid w:val="00CB56F9"/>
    <w:rsid w:val="00CC30AB"/>
    <w:rsid w:val="00CC3394"/>
    <w:rsid w:val="00CC576D"/>
    <w:rsid w:val="00CD110D"/>
    <w:rsid w:val="00CD5DEF"/>
    <w:rsid w:val="00CD7388"/>
    <w:rsid w:val="00CE4FB6"/>
    <w:rsid w:val="00CE506D"/>
    <w:rsid w:val="00CE7341"/>
    <w:rsid w:val="00CF2448"/>
    <w:rsid w:val="00CF5462"/>
    <w:rsid w:val="00CF57C9"/>
    <w:rsid w:val="00D002C6"/>
    <w:rsid w:val="00D121ED"/>
    <w:rsid w:val="00D17F39"/>
    <w:rsid w:val="00D20376"/>
    <w:rsid w:val="00D31C71"/>
    <w:rsid w:val="00D444A9"/>
    <w:rsid w:val="00D54AF6"/>
    <w:rsid w:val="00D66CE5"/>
    <w:rsid w:val="00D675A5"/>
    <w:rsid w:val="00D7226F"/>
    <w:rsid w:val="00D810EE"/>
    <w:rsid w:val="00D84E32"/>
    <w:rsid w:val="00D87716"/>
    <w:rsid w:val="00D913D8"/>
    <w:rsid w:val="00D928E2"/>
    <w:rsid w:val="00D951E1"/>
    <w:rsid w:val="00D96B91"/>
    <w:rsid w:val="00D97B8F"/>
    <w:rsid w:val="00DA0473"/>
    <w:rsid w:val="00DA4C7B"/>
    <w:rsid w:val="00DC1FA6"/>
    <w:rsid w:val="00DD29C9"/>
    <w:rsid w:val="00DE4C32"/>
    <w:rsid w:val="00DE57AC"/>
    <w:rsid w:val="00DF2F15"/>
    <w:rsid w:val="00DF7842"/>
    <w:rsid w:val="00E00B32"/>
    <w:rsid w:val="00E055B1"/>
    <w:rsid w:val="00E06E35"/>
    <w:rsid w:val="00E102C0"/>
    <w:rsid w:val="00E129C6"/>
    <w:rsid w:val="00E13C99"/>
    <w:rsid w:val="00E20BB0"/>
    <w:rsid w:val="00E2218A"/>
    <w:rsid w:val="00E23AB3"/>
    <w:rsid w:val="00E46939"/>
    <w:rsid w:val="00E5425B"/>
    <w:rsid w:val="00E562B5"/>
    <w:rsid w:val="00E56DF1"/>
    <w:rsid w:val="00E56EF9"/>
    <w:rsid w:val="00E57A0A"/>
    <w:rsid w:val="00E65CB4"/>
    <w:rsid w:val="00E7015D"/>
    <w:rsid w:val="00E70A28"/>
    <w:rsid w:val="00E72B50"/>
    <w:rsid w:val="00E7336A"/>
    <w:rsid w:val="00E75850"/>
    <w:rsid w:val="00E77270"/>
    <w:rsid w:val="00E77E93"/>
    <w:rsid w:val="00E90783"/>
    <w:rsid w:val="00EA1A4C"/>
    <w:rsid w:val="00EA4D8E"/>
    <w:rsid w:val="00EA70AC"/>
    <w:rsid w:val="00EB2A9E"/>
    <w:rsid w:val="00EB399D"/>
    <w:rsid w:val="00EC331C"/>
    <w:rsid w:val="00ED0ADB"/>
    <w:rsid w:val="00ED16AF"/>
    <w:rsid w:val="00EE4AAB"/>
    <w:rsid w:val="00EF0EE5"/>
    <w:rsid w:val="00EF2C3F"/>
    <w:rsid w:val="00F10308"/>
    <w:rsid w:val="00F14951"/>
    <w:rsid w:val="00F24EEE"/>
    <w:rsid w:val="00F27470"/>
    <w:rsid w:val="00F40385"/>
    <w:rsid w:val="00F513A0"/>
    <w:rsid w:val="00F51543"/>
    <w:rsid w:val="00F6371D"/>
    <w:rsid w:val="00F7614F"/>
    <w:rsid w:val="00F80345"/>
    <w:rsid w:val="00F8092E"/>
    <w:rsid w:val="00F81728"/>
    <w:rsid w:val="00F82341"/>
    <w:rsid w:val="00F82809"/>
    <w:rsid w:val="00F8724E"/>
    <w:rsid w:val="00FA6A43"/>
    <w:rsid w:val="00FC0CC5"/>
    <w:rsid w:val="00FC4786"/>
    <w:rsid w:val="00FD2661"/>
    <w:rsid w:val="00FE26EE"/>
    <w:rsid w:val="00FE454C"/>
    <w:rsid w:val="00FF0954"/>
    <w:rsid w:val="00FF0FB1"/>
    <w:rsid w:val="01026E7C"/>
    <w:rsid w:val="027C761A"/>
    <w:rsid w:val="04C54C49"/>
    <w:rsid w:val="0677DC5D"/>
    <w:rsid w:val="0E015291"/>
    <w:rsid w:val="0E73A0CE"/>
    <w:rsid w:val="0EE508A2"/>
    <w:rsid w:val="11C6E70F"/>
    <w:rsid w:val="18E747AD"/>
    <w:rsid w:val="1A236626"/>
    <w:rsid w:val="1A34AACC"/>
    <w:rsid w:val="1BC1A8CE"/>
    <w:rsid w:val="1C984EDC"/>
    <w:rsid w:val="29896E7C"/>
    <w:rsid w:val="30B98435"/>
    <w:rsid w:val="320FC62F"/>
    <w:rsid w:val="329345B7"/>
    <w:rsid w:val="39950D83"/>
    <w:rsid w:val="3D60DCBF"/>
    <w:rsid w:val="3FBA92BB"/>
    <w:rsid w:val="4162A68E"/>
    <w:rsid w:val="48E00157"/>
    <w:rsid w:val="4BE75CE9"/>
    <w:rsid w:val="4E6A35D3"/>
    <w:rsid w:val="5523984A"/>
    <w:rsid w:val="572EF56D"/>
    <w:rsid w:val="57729CEC"/>
    <w:rsid w:val="586B5086"/>
    <w:rsid w:val="5923BA1B"/>
    <w:rsid w:val="5D4C6D9A"/>
    <w:rsid w:val="5D80E0AF"/>
    <w:rsid w:val="5E48DEDF"/>
    <w:rsid w:val="63698E54"/>
    <w:rsid w:val="673EF314"/>
    <w:rsid w:val="70157959"/>
    <w:rsid w:val="77F3B580"/>
    <w:rsid w:val="79C6D866"/>
    <w:rsid w:val="7EA0C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6738F"/>
  <w15:chartTrackingRefBased/>
  <w15:docId w15:val="{03B056EA-E4D2-4EEE-B947-4128D4306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B594C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D722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ealkiri3">
    <w:name w:val="heading 3"/>
    <w:basedOn w:val="Normaallaad"/>
    <w:link w:val="Pealkiri3Mrk"/>
    <w:uiPriority w:val="9"/>
    <w:qFormat/>
    <w:rsid w:val="006614E3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5B594C"/>
    <w:pPr>
      <w:spacing w:after="160" w:line="252" w:lineRule="auto"/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BF678C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BF678C"/>
    <w:pPr>
      <w:spacing w:after="160"/>
    </w:pPr>
    <w:rPr>
      <w:rFonts w:asciiTheme="minorHAnsi" w:hAnsiTheme="minorHAnsi" w:cstheme="minorBidi"/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BF678C"/>
    <w:rPr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D16AF"/>
    <w:pPr>
      <w:spacing w:after="0"/>
    </w:pPr>
    <w:rPr>
      <w:rFonts w:ascii="Calibri" w:hAnsi="Calibri" w:cs="Calibri"/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D16AF"/>
    <w:rPr>
      <w:rFonts w:ascii="Calibri" w:hAnsi="Calibri" w:cs="Calibri"/>
      <w:b/>
      <w:bCs/>
      <w:kern w:val="0"/>
      <w:sz w:val="20"/>
      <w:szCs w:val="20"/>
      <w14:ligatures w14:val="none"/>
    </w:rPr>
  </w:style>
  <w:style w:type="character" w:customStyle="1" w:styleId="mm">
    <w:name w:val="mm"/>
    <w:basedOn w:val="Liguvaikefont"/>
    <w:rsid w:val="00E90783"/>
  </w:style>
  <w:style w:type="character" w:styleId="Hperlink">
    <w:name w:val="Hyperlink"/>
    <w:basedOn w:val="Liguvaikefont"/>
    <w:uiPriority w:val="99"/>
    <w:semiHidden/>
    <w:unhideWhenUsed/>
    <w:rsid w:val="00E90783"/>
    <w:rPr>
      <w:color w:val="0000FF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6614E3"/>
    <w:rPr>
      <w:rFonts w:ascii="Times New Roman" w:eastAsia="Times New Roman" w:hAnsi="Times New Roman" w:cs="Times New Roman"/>
      <w:b/>
      <w:bCs/>
      <w:kern w:val="0"/>
      <w:sz w:val="27"/>
      <w:szCs w:val="27"/>
      <w:lang w:eastAsia="et-EE"/>
      <w14:ligatures w14:val="none"/>
    </w:rPr>
  </w:style>
  <w:style w:type="character" w:styleId="Tugev">
    <w:name w:val="Strong"/>
    <w:basedOn w:val="Liguvaikefont"/>
    <w:uiPriority w:val="22"/>
    <w:qFormat/>
    <w:rsid w:val="006614E3"/>
    <w:rPr>
      <w:b/>
      <w:bCs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D7226F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Normaallaadveeb">
    <w:name w:val="Normal (Web)"/>
    <w:basedOn w:val="Normaallaad"/>
    <w:uiPriority w:val="99"/>
    <w:unhideWhenUsed/>
    <w:rsid w:val="000747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Redaktsioon">
    <w:name w:val="Revision"/>
    <w:hidden/>
    <w:uiPriority w:val="99"/>
    <w:semiHidden/>
    <w:rsid w:val="005A22B4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4668D7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4668D7"/>
    <w:rPr>
      <w:rFonts w:ascii="Calibri" w:hAnsi="Calibri" w:cs="Calibri"/>
      <w:kern w:val="0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4668D7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4668D7"/>
    <w:rPr>
      <w:rFonts w:ascii="Calibri" w:hAnsi="Calibri" w:cs="Calibri"/>
      <w:kern w:val="0"/>
      <w14:ligatures w14:val="none"/>
    </w:rPr>
  </w:style>
  <w:style w:type="character" w:customStyle="1" w:styleId="tyhik">
    <w:name w:val="tyhik"/>
    <w:basedOn w:val="Liguvaikefont"/>
    <w:rsid w:val="002C2A69"/>
  </w:style>
  <w:style w:type="character" w:customStyle="1" w:styleId="ui-provider">
    <w:name w:val="ui-provider"/>
    <w:basedOn w:val="Liguvaikefont"/>
    <w:rsid w:val="00164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11/relationships/commentsExtended" Target="commentsExtended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comments" Target="comment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8/08/relationships/commentsExtensible" Target="commentsExtensible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HXU5DPSK444F-1907963284-16756</_dlc_DocId>
    <_dlc_DocIdUrl xmlns="aff8a95a-bdca-4bd1-9f28-df5ebd643b89">
      <Url>https://kontor.rik.ee/projektid_valispartneritega/_layouts/15/DocIdRedir.aspx?ID=HXU5DPSK444F-1907963284-16756</Url>
      <Description>HXU5DPSK444F-1907963284-16756</Description>
    </_dlc_DocIdUrl>
    <muutmisaeg xmlns="a73be6a9-67eb-46ae-9de8-8938dc5167a5" xsi:nil="true"/>
    <Valdkond xmlns="a73be6a9-67eb-46ae-9de8-8938dc5167a5"/>
    <Vastutaja xmlns="a73be6a9-67eb-46ae-9de8-8938dc5167a5">
      <UserInfo>
        <DisplayName/>
        <AccountId xsi:nil="true"/>
        <AccountType/>
      </UserInfo>
    </Vastutaja>
    <Lisainfo xmlns="a73be6a9-67eb-46ae-9de8-8938dc5167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1CE044DC451747BD4055C09D9A819D" ma:contentTypeVersion="6" ma:contentTypeDescription="Loo uus dokument" ma:contentTypeScope="" ma:versionID="5dbf104413aad6d1f3068df56361e820">
  <xsd:schema xmlns:xsd="http://www.w3.org/2001/XMLSchema" xmlns:xs="http://www.w3.org/2001/XMLSchema" xmlns:p="http://schemas.microsoft.com/office/2006/metadata/properties" xmlns:ns2="aff8a95a-bdca-4bd1-9f28-df5ebd643b89" xmlns:ns3="a73be6a9-67eb-46ae-9de8-8938dc5167a5" targetNamespace="http://schemas.microsoft.com/office/2006/metadata/properties" ma:root="true" ma:fieldsID="9f9bb65593e497b3d266f843e2329ecc" ns2:_="" ns3:_="">
    <xsd:import namespace="aff8a95a-bdca-4bd1-9f28-df5ebd643b89"/>
    <xsd:import namespace="a73be6a9-67eb-46ae-9de8-8938dc5167a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Vastutaja" minOccurs="0"/>
                <xsd:element ref="ns2:SharedWithUsers" minOccurs="0"/>
                <xsd:element ref="ns2:SharedWithDetails" minOccurs="0"/>
                <xsd:element ref="ns3:Lisainfo" minOccurs="0"/>
                <xsd:element ref="ns3:muutmisaeg" minOccurs="0"/>
                <xsd:element ref="ns3:Valdko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3be6a9-67eb-46ae-9de8-8938dc5167a5" elementFormDefault="qualified">
    <xsd:import namespace="http://schemas.microsoft.com/office/2006/documentManagement/types"/>
    <xsd:import namespace="http://schemas.microsoft.com/office/infopath/2007/PartnerControls"/>
    <xsd:element name="Vastutaja" ma:index="11" nillable="true" ma:displayName="Vastutaja" ma:list="UserInfo" ma:SharePointGroup="0" ma:internalName="Vastuta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isainfo" ma:index="14" nillable="true" ma:displayName="Lisainfo" ma:internalName="Lisainfo">
      <xsd:simpleType>
        <xsd:restriction base="dms:Note">
          <xsd:maxLength value="255"/>
        </xsd:restriction>
      </xsd:simpleType>
    </xsd:element>
    <xsd:element name="muutmisaeg" ma:index="15" nillable="true" ma:displayName="muutmisaeg" ma:format="DateOnly" ma:internalName="muutmisaeg">
      <xsd:simpleType>
        <xsd:restriction base="dms:DateTime"/>
      </xsd:simpleType>
    </xsd:element>
    <xsd:element name="Valdkond" ma:index="16" nillable="true" ma:displayName="Valdkond" ma:internalName="Valdko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nalüüs / uuringud"/>
                    <xsd:enumeration value="Finants"/>
                    <xsd:enumeration value="Innovatsioon"/>
                    <xsd:enumeration value="Juhtimine"/>
                    <xsd:enumeration value="Kinnisvara"/>
                    <xsd:enumeration value="Komisjon / töörühm"/>
                    <xsd:enumeration value="Kommunikatsioon"/>
                    <xsd:enumeration value="Kriisijuhtimine"/>
                    <xsd:enumeration value="Personal"/>
                    <xsd:enumeration value="Siseaudit"/>
                    <xsd:enumeration value="Sotsiaal"/>
                    <xsd:enumeration value="Tervis"/>
                    <xsd:enumeration value="Õig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31EF431-F755-4A66-B2BF-20F3E1C9CF32}">
  <ds:schemaRefs>
    <ds:schemaRef ds:uri="http://schemas.microsoft.com/office/2006/metadata/properties"/>
    <ds:schemaRef ds:uri="http://schemas.microsoft.com/office/infopath/2007/PartnerControls"/>
    <ds:schemaRef ds:uri="aff8a95a-bdca-4bd1-9f28-df5ebd643b89"/>
    <ds:schemaRef ds:uri="a73be6a9-67eb-46ae-9de8-8938dc5167a5"/>
  </ds:schemaRefs>
</ds:datastoreItem>
</file>

<file path=customXml/itemProps2.xml><?xml version="1.0" encoding="utf-8"?>
<ds:datastoreItem xmlns:ds="http://schemas.openxmlformats.org/officeDocument/2006/customXml" ds:itemID="{55860695-9871-4F00-A9B8-12B3DC8FE5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2541CA-5D82-49BF-830E-A748970347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B0FFCB-B3F1-4270-B6EB-173DDD78C9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a73be6a9-67eb-46ae-9de8-8938dc5167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7027549-2D2A-4F1E-82A7-7E0E4D8D07A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1139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Kristiina Kaasik</dc:creator>
  <cp:keywords/>
  <dc:description/>
  <cp:lastModifiedBy>Mari Käbi</cp:lastModifiedBy>
  <cp:revision>13</cp:revision>
  <dcterms:created xsi:type="dcterms:W3CDTF">2024-04-23T10:34:00Z</dcterms:created>
  <dcterms:modified xsi:type="dcterms:W3CDTF">2024-05-13T09:48:00Z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0x010100CC1CE044DC451747BD4055C09D9A819D</vt:lpwstr>
  </property>
  <property fmtid="{D5CDD505-2E9C-101B-9397-08002B2CF9AE}" pid="3" name="_dlc_DocIdItemGuid">
    <vt:lpwstr>8ecb6774-4829-44a4-82d5-66c38721461c</vt:lpwstr>
  </property>
</Properties>
</file>